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E70B6" w14:textId="77777777" w:rsidR="0070747C" w:rsidRDefault="0070747C" w:rsidP="0070747C">
      <w:pPr>
        <w:widowControl w:val="0"/>
        <w:spacing w:line="360" w:lineRule="auto"/>
        <w:ind w:firstLine="567"/>
        <w:contextualSpacing/>
        <w:jc w:val="right"/>
        <w:rPr>
          <w:rFonts w:ascii="GHEA Grapalat" w:hAnsi="GHEA Grapalat" w:cs="Sylfaen"/>
          <w:i/>
        </w:rPr>
      </w:pPr>
      <w:r>
        <w:rPr>
          <w:rFonts w:ascii="GHEA Grapalat" w:hAnsi="GHEA Grapalat"/>
          <w:i/>
        </w:rPr>
        <w:t>Приложение №7</w:t>
      </w:r>
    </w:p>
    <w:p w14:paraId="7986D38D" w14:textId="77777777" w:rsidR="0070747C" w:rsidRDefault="0070747C" w:rsidP="0070747C">
      <w:pPr>
        <w:widowControl w:val="0"/>
        <w:spacing w:line="360" w:lineRule="auto"/>
        <w:ind w:firstLine="567"/>
        <w:jc w:val="right"/>
        <w:rPr>
          <w:rFonts w:ascii="GHEA Grapalat" w:hAnsi="GHEA Grapalat" w:cs="Sylfaen"/>
          <w:i/>
        </w:rPr>
      </w:pPr>
      <w:r>
        <w:rPr>
          <w:rFonts w:ascii="GHEA Grapalat" w:hAnsi="GHEA Grapalat"/>
          <w:i/>
        </w:rPr>
        <w:t xml:space="preserve">к приказу Министра финансов РА </w:t>
      </w:r>
      <w:r>
        <w:rPr>
          <w:rFonts w:ascii="GHEA Grapalat" w:hAnsi="GHEA Grapalat" w:cs="Sylfaen"/>
          <w:i/>
        </w:rPr>
        <w:br/>
      </w:r>
      <w:r>
        <w:rPr>
          <w:rFonts w:ascii="GHEA Grapalat" w:hAnsi="GHEA Grapalat"/>
          <w:i/>
        </w:rPr>
        <w:t xml:space="preserve">от </w:t>
      </w:r>
      <w:r>
        <w:rPr>
          <w:rFonts w:ascii="GHEA Grapalat" w:hAnsi="GHEA Grapalat"/>
          <w:i/>
          <w:lang w:val="hy-AM"/>
        </w:rPr>
        <w:t xml:space="preserve">09 </w:t>
      </w:r>
      <w:r>
        <w:rPr>
          <w:rFonts w:ascii="GHEA Grapalat" w:hAnsi="GHEA Grapalat"/>
          <w:i/>
        </w:rPr>
        <w:t>декабря 2025 года № 427</w:t>
      </w:r>
      <w:r>
        <w:rPr>
          <w:rFonts w:ascii="GHEA Grapalat" w:hAnsi="GHEA Grapalat"/>
          <w:i/>
          <w:lang w:val="hy-AM"/>
        </w:rPr>
        <w:t>-</w:t>
      </w:r>
      <w:r>
        <w:rPr>
          <w:rFonts w:ascii="GHEA Grapalat" w:hAnsi="GHEA Grapalat"/>
          <w:i/>
        </w:rPr>
        <w:t>A</w:t>
      </w:r>
    </w:p>
    <w:p w14:paraId="7DA0BB7C" w14:textId="77777777" w:rsidR="0070747C" w:rsidRDefault="0070747C" w:rsidP="00B46D58">
      <w:pPr>
        <w:pStyle w:val="a3"/>
        <w:widowControl w:val="0"/>
        <w:spacing w:after="160" w:line="240" w:lineRule="auto"/>
        <w:ind w:firstLine="0"/>
        <w:jc w:val="center"/>
        <w:rPr>
          <w:rFonts w:ascii="GHEA Grapalat" w:hAnsi="GHEA Grapalat"/>
          <w:i w:val="0"/>
          <w:sz w:val="24"/>
          <w:szCs w:val="24"/>
        </w:rPr>
      </w:pPr>
    </w:p>
    <w:p w14:paraId="35E85CFB" w14:textId="6A7DF805"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7A6111C4" w14:textId="5BD8F891" w:rsidR="00642EFE" w:rsidRPr="000B425C" w:rsidRDefault="00642EFE" w:rsidP="000B425C">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0F7381">
        <w:rPr>
          <w:rFonts w:ascii="GHEA Grapalat" w:hAnsi="GHEA Grapalat"/>
          <w:i w:val="0"/>
          <w:sz w:val="24"/>
          <w:szCs w:val="24"/>
        </w:rPr>
        <w:t>ЗАПРОСА КОТИРОВКИ</w:t>
      </w:r>
      <w:r w:rsidR="00BA7128">
        <w:rPr>
          <w:rStyle w:val="af6"/>
          <w:rFonts w:ascii="GHEA Grapalat" w:hAnsi="GHEA Grapalat"/>
          <w:i w:val="0"/>
          <w:sz w:val="24"/>
          <w:szCs w:val="24"/>
        </w:rPr>
        <w:footnoteReference w:customMarkFollows="1" w:id="1"/>
        <w:t>*</w:t>
      </w:r>
    </w:p>
    <w:p w14:paraId="78F38C1A" w14:textId="57322575"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EB32DC">
        <w:rPr>
          <w:rFonts w:ascii="GHEA Grapalat" w:hAnsi="GHEA Grapalat"/>
          <w:i w:val="0"/>
          <w:sz w:val="24"/>
          <w:szCs w:val="24"/>
          <w:lang w:val="hy-AM"/>
        </w:rPr>
        <w:t>02</w:t>
      </w:r>
      <w:r w:rsidR="001653E6" w:rsidRPr="001653E6">
        <w:rPr>
          <w:rFonts w:ascii="GHEA Grapalat" w:hAnsi="GHEA Grapalat"/>
          <w:i w:val="0"/>
          <w:sz w:val="24"/>
          <w:szCs w:val="24"/>
        </w:rPr>
        <w:t>”</w:t>
      </w:r>
      <w:r w:rsidRPr="009044F1">
        <w:rPr>
          <w:rFonts w:ascii="GHEA Grapalat" w:hAnsi="GHEA Grapalat"/>
          <w:i w:val="0"/>
          <w:sz w:val="24"/>
          <w:szCs w:val="24"/>
        </w:rPr>
        <w:t xml:space="preserve"> "</w:t>
      </w:r>
      <w:r w:rsidR="00935913" w:rsidRPr="00935913">
        <w:rPr>
          <w:rFonts w:ascii="GHEA Grapalat" w:hAnsi="GHEA Grapalat"/>
          <w:i w:val="0"/>
          <w:sz w:val="24"/>
          <w:szCs w:val="24"/>
        </w:rPr>
        <w:t>0</w:t>
      </w:r>
      <w:r w:rsidR="00EB32DC">
        <w:rPr>
          <w:rFonts w:ascii="GHEA Grapalat" w:hAnsi="GHEA Grapalat"/>
          <w:i w:val="0"/>
          <w:sz w:val="24"/>
          <w:szCs w:val="24"/>
          <w:lang w:val="hy-AM"/>
        </w:rPr>
        <w:t>3</w:t>
      </w:r>
      <w:r w:rsidRPr="009044F1">
        <w:rPr>
          <w:rFonts w:ascii="GHEA Grapalat" w:hAnsi="GHEA Grapalat"/>
          <w:i w:val="0"/>
          <w:sz w:val="24"/>
          <w:szCs w:val="24"/>
        </w:rPr>
        <w:t>" 20</w:t>
      </w:r>
      <w:r w:rsidR="000F7381">
        <w:rPr>
          <w:rFonts w:ascii="GHEA Grapalat" w:hAnsi="GHEA Grapalat"/>
          <w:i w:val="0"/>
          <w:sz w:val="24"/>
          <w:szCs w:val="24"/>
          <w:lang w:val="hy-AM"/>
        </w:rPr>
        <w:t>2</w:t>
      </w:r>
      <w:r w:rsidR="00935913" w:rsidRPr="00935913">
        <w:rPr>
          <w:rFonts w:ascii="GHEA Grapalat" w:hAnsi="GHEA Grapalat"/>
          <w:i w:val="0"/>
          <w:sz w:val="24"/>
          <w:szCs w:val="24"/>
        </w:rPr>
        <w:t>6</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0F7381" w:rsidRPr="000F7381">
        <w:rPr>
          <w:rFonts w:ascii="GHEA Grapalat" w:hAnsi="GHEA Grapalat"/>
          <w:i w:val="0"/>
          <w:sz w:val="24"/>
          <w:szCs w:val="24"/>
        </w:rPr>
        <w:t xml:space="preserve"> </w:t>
      </w:r>
      <w:r w:rsidR="000F7381" w:rsidRPr="007509BC">
        <w:rPr>
          <w:rFonts w:ascii="GHEA Grapalat" w:hAnsi="GHEA Grapalat"/>
          <w:i w:val="0"/>
          <w:sz w:val="24"/>
          <w:szCs w:val="24"/>
          <w:lang w:val="en-US"/>
        </w:rPr>
        <w:t>N</w:t>
      </w:r>
      <w:r w:rsidR="000F7381" w:rsidRPr="007509BC">
        <w:rPr>
          <w:rFonts w:ascii="GHEA Grapalat" w:hAnsi="GHEA Grapalat"/>
          <w:i w:val="0"/>
          <w:sz w:val="24"/>
          <w:szCs w:val="24"/>
        </w:rPr>
        <w:t>1</w:t>
      </w:r>
      <w:r w:rsidRPr="009044F1">
        <w:rPr>
          <w:rFonts w:ascii="GHEA Grapalat" w:hAnsi="GHEA Grapalat"/>
          <w:i w:val="0"/>
          <w:sz w:val="24"/>
          <w:szCs w:val="24"/>
        </w:rPr>
        <w:t xml:space="preserve">" </w:t>
      </w:r>
    </w:p>
    <w:p w14:paraId="3252C40C" w14:textId="2B471417"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00125137">
        <w:rPr>
          <w:rFonts w:ascii="GHEA Grapalat" w:hAnsi="GHEA Grapalat"/>
          <w:i w:val="0"/>
          <w:sz w:val="24"/>
          <w:szCs w:val="24"/>
        </w:rPr>
        <w:t xml:space="preserve"> </w:t>
      </w:r>
      <w:r w:rsidR="003C3206">
        <w:rPr>
          <w:rFonts w:ascii="GHEA Grapalat" w:hAnsi="GHEA Grapalat"/>
          <w:i w:val="0"/>
          <w:sz w:val="24"/>
          <w:szCs w:val="24"/>
        </w:rPr>
        <w:t>SHMAHKS-GH-APZB-26/11</w:t>
      </w:r>
    </w:p>
    <w:p w14:paraId="73704294" w14:textId="11CB6F59" w:rsidR="000F7381" w:rsidRPr="007509BC" w:rsidRDefault="00642EFE" w:rsidP="000F7381">
      <w:pPr>
        <w:pStyle w:val="a3"/>
        <w:widowControl w:val="0"/>
        <w:spacing w:line="240" w:lineRule="auto"/>
        <w:ind w:firstLine="709"/>
        <w:jc w:val="left"/>
        <w:rPr>
          <w:rFonts w:ascii="GHEA Grapalat" w:hAnsi="GHEA Grapalat"/>
          <w:i w:val="0"/>
          <w:sz w:val="16"/>
          <w:szCs w:val="16"/>
        </w:rPr>
      </w:pPr>
      <w:r w:rsidRPr="009044F1">
        <w:rPr>
          <w:rFonts w:ascii="GHEA Grapalat" w:hAnsi="GHEA Grapalat"/>
          <w:i w:val="0"/>
          <w:sz w:val="24"/>
          <w:szCs w:val="24"/>
        </w:rPr>
        <w:t xml:space="preserve">Заказчик </w:t>
      </w:r>
      <w:r w:rsidR="00FC71BC">
        <w:rPr>
          <w:rFonts w:ascii="GHEA Grapalat" w:hAnsi="GHEA Grapalat"/>
          <w:i w:val="0"/>
          <w:spacing w:val="6"/>
          <w:sz w:val="24"/>
          <w:szCs w:val="24"/>
          <w:lang w:val="hy-AM"/>
        </w:rPr>
        <w:t>«</w:t>
      </w:r>
      <w:r w:rsidR="00435E88" w:rsidRPr="00FC71BC">
        <w:rPr>
          <w:rFonts w:ascii="GHEA Grapalat" w:hAnsi="GHEA Grapalat"/>
          <w:i w:val="0"/>
          <w:spacing w:val="6"/>
          <w:sz w:val="24"/>
          <w:szCs w:val="24"/>
          <w:lang w:val="hy-AM"/>
        </w:rPr>
        <w:t xml:space="preserve">Коммунальная служба Ашоцк» </w:t>
      </w:r>
      <w:r w:rsidR="00435E88" w:rsidRPr="00FC71BC">
        <w:rPr>
          <w:rFonts w:ascii="GHEA Grapalat" w:hAnsi="GHEA Grapalat"/>
          <w:i w:val="0"/>
          <w:spacing w:val="6"/>
          <w:sz w:val="22"/>
          <w:szCs w:val="22"/>
          <w:lang w:val="hy-AM"/>
        </w:rPr>
        <w:t>СНКО</w:t>
      </w:r>
      <w:r w:rsidR="000F7381" w:rsidRPr="007509BC">
        <w:rPr>
          <w:rFonts w:ascii="GHEA Grapalat" w:hAnsi="GHEA Grapalat"/>
          <w:i w:val="0"/>
          <w:sz w:val="24"/>
          <w:szCs w:val="24"/>
        </w:rPr>
        <w:t>, находящийся по адресу:</w:t>
      </w:r>
      <w:r w:rsidR="000F7381" w:rsidRPr="007509BC">
        <w:rPr>
          <w:rFonts w:ascii="GHEA Grapalat" w:hAnsi="GHEA Grapalat"/>
          <w:i w:val="0"/>
          <w:iCs/>
          <w:sz w:val="24"/>
          <w:szCs w:val="24"/>
        </w:rPr>
        <w:t xml:space="preserve"> РА</w:t>
      </w:r>
      <w:r w:rsidR="000F7381" w:rsidRPr="007509BC">
        <w:rPr>
          <w:rFonts w:ascii="GHEA Grapalat" w:hAnsi="GHEA Grapalat"/>
          <w:lang w:val="hy-AM"/>
        </w:rPr>
        <w:t xml:space="preserve"> </w:t>
      </w:r>
      <w:r w:rsidR="000F7381" w:rsidRPr="007509BC">
        <w:rPr>
          <w:rFonts w:ascii="GHEA Grapalat" w:hAnsi="GHEA Grapalat"/>
          <w:i w:val="0"/>
          <w:sz w:val="24"/>
          <w:szCs w:val="24"/>
        </w:rPr>
        <w:t xml:space="preserve">Ширакская область, </w:t>
      </w:r>
      <w:proofErr w:type="spellStart"/>
      <w:r w:rsidR="00435E88">
        <w:rPr>
          <w:rFonts w:ascii="GHEA Grapalat" w:hAnsi="GHEA Grapalat"/>
          <w:i w:val="0"/>
          <w:sz w:val="24"/>
          <w:szCs w:val="24"/>
        </w:rPr>
        <w:t>Ашоцк</w:t>
      </w:r>
      <w:proofErr w:type="spellEnd"/>
      <w:r w:rsidR="00435E88">
        <w:rPr>
          <w:rFonts w:ascii="GHEA Grapalat" w:hAnsi="GHEA Grapalat"/>
          <w:i w:val="0"/>
          <w:sz w:val="24"/>
          <w:szCs w:val="24"/>
        </w:rPr>
        <w:t xml:space="preserve"> Площадь 1 корпус</w:t>
      </w:r>
      <w:r w:rsidR="000F7381">
        <w:rPr>
          <w:rFonts w:ascii="GHEA Grapalat" w:hAnsi="GHEA Grapalat"/>
          <w:i w:val="0"/>
          <w:sz w:val="24"/>
          <w:szCs w:val="24"/>
        </w:rPr>
        <w:t xml:space="preserve">   </w:t>
      </w:r>
      <w:r w:rsidR="000F7381" w:rsidRPr="007509BC">
        <w:rPr>
          <w:rFonts w:ascii="GHEA Grapalat" w:hAnsi="GHEA Grapalat"/>
          <w:i w:val="0"/>
          <w:sz w:val="16"/>
          <w:szCs w:val="16"/>
        </w:rPr>
        <w:t xml:space="preserve"> </w:t>
      </w:r>
      <w:r w:rsidR="000F7381" w:rsidRPr="007509BC">
        <w:rPr>
          <w:rFonts w:ascii="GHEA Grapalat" w:hAnsi="GHEA Grapalat"/>
          <w:i w:val="0"/>
          <w:sz w:val="24"/>
          <w:szCs w:val="24"/>
        </w:rPr>
        <w:t>объявляет запрос котировки, который проводится одним этапом.</w:t>
      </w:r>
    </w:p>
    <w:p w14:paraId="34B72439" w14:textId="77777777" w:rsidR="00782D60" w:rsidRPr="00782D60" w:rsidRDefault="00A20B69" w:rsidP="000F7381">
      <w:pPr>
        <w:pStyle w:val="a3"/>
        <w:widowControl w:val="0"/>
        <w:spacing w:line="240" w:lineRule="auto"/>
        <w:ind w:firstLine="709"/>
        <w:jc w:val="left"/>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70F56D4E" w14:textId="6ED4BB0E" w:rsidR="00341A74" w:rsidRPr="003A1EBB" w:rsidRDefault="00435E88" w:rsidP="00B46D58">
      <w:pPr>
        <w:pStyle w:val="a3"/>
        <w:widowControl w:val="0"/>
        <w:spacing w:line="240" w:lineRule="auto"/>
        <w:ind w:firstLine="0"/>
        <w:rPr>
          <w:rFonts w:ascii="GHEA Grapalat" w:hAnsi="GHEA Grapalat"/>
          <w:i w:val="0"/>
          <w:sz w:val="24"/>
          <w:szCs w:val="24"/>
        </w:rPr>
      </w:pPr>
      <w:r>
        <w:rPr>
          <w:rFonts w:ascii="GHEA Grapalat" w:hAnsi="GHEA Grapalat"/>
          <w:b/>
          <w:bCs/>
          <w:i w:val="0"/>
          <w:sz w:val="24"/>
          <w:szCs w:val="24"/>
          <w:lang w:val="hy-AM"/>
        </w:rPr>
        <w:t>«</w:t>
      </w:r>
      <w:r w:rsidR="003C3206">
        <w:rPr>
          <w:rFonts w:ascii="GHEA Grapalat" w:hAnsi="GHEA Grapalat"/>
          <w:b/>
          <w:bCs/>
          <w:i w:val="0"/>
          <w:sz w:val="24"/>
          <w:szCs w:val="24"/>
        </w:rPr>
        <w:t>Колёса</w:t>
      </w:r>
      <w:r>
        <w:rPr>
          <w:rFonts w:ascii="GHEA Grapalat" w:hAnsi="GHEA Grapalat"/>
          <w:b/>
          <w:bCs/>
          <w:i w:val="0"/>
          <w:sz w:val="24"/>
          <w:szCs w:val="24"/>
        </w:rPr>
        <w:t>»</w:t>
      </w:r>
      <w:r w:rsidR="000F7381" w:rsidRPr="000F7381">
        <w:rPr>
          <w:rFonts w:ascii="GHEA Grapalat" w:hAnsi="GHEA Grapalat"/>
          <w:i w:val="0"/>
          <w:sz w:val="24"/>
          <w:szCs w:val="24"/>
        </w:rPr>
        <w:t xml:space="preserve"> </w:t>
      </w:r>
      <w:r w:rsidR="00782D60">
        <w:rPr>
          <w:rFonts w:ascii="GHEA Grapalat" w:hAnsi="GHEA Grapalat"/>
          <w:i w:val="0"/>
          <w:sz w:val="24"/>
          <w:szCs w:val="24"/>
        </w:rPr>
        <w:t xml:space="preserve"> (далее — договор).</w:t>
      </w:r>
    </w:p>
    <w:p w14:paraId="126F37EF" w14:textId="77777777" w:rsidR="00311076" w:rsidRPr="003A1EBB" w:rsidRDefault="00782D60" w:rsidP="00E12D09">
      <w:pPr>
        <w:pStyle w:val="a3"/>
        <w:widowControl w:val="0"/>
        <w:spacing w:after="160" w:line="240" w:lineRule="auto"/>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3A1EBB">
        <w:rPr>
          <w:rFonts w:ascii="GHEA Grapalat" w:hAnsi="GHEA Grapalat"/>
          <w:i w:val="0"/>
          <w:sz w:val="16"/>
          <w:szCs w:val="16"/>
        </w:rPr>
        <w:t xml:space="preserve"> </w:t>
      </w:r>
      <w:r w:rsidRPr="00782D60">
        <w:rPr>
          <w:rFonts w:ascii="GHEA Grapalat" w:hAnsi="GHEA Grapalat"/>
          <w:i w:val="0"/>
          <w:sz w:val="16"/>
          <w:szCs w:val="16"/>
        </w:rPr>
        <w:t>товара</w:t>
      </w:r>
    </w:p>
    <w:p w14:paraId="4FC18332"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4DD2F7EB" w14:textId="77777777" w:rsidR="001E6506" w:rsidRPr="00F677F1"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317DDBA6" w14:textId="77777777"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44602AA6" w14:textId="77777777"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3850F6C0" w14:textId="77777777" w:rsidR="003F6ED1" w:rsidRPr="000F11E5" w:rsidRDefault="003F6ED1" w:rsidP="003F6ED1">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w:t>
      </w:r>
      <w:r w:rsidR="000F7381">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14:paraId="55C781B9" w14:textId="59F497A5" w:rsidR="003F6ED1" w:rsidRPr="00A34EB7" w:rsidRDefault="003F6ED1" w:rsidP="00A34EB7">
      <w:pPr>
        <w:pStyle w:val="a3"/>
        <w:widowControl w:val="0"/>
        <w:spacing w:line="240" w:lineRule="auto"/>
        <w:ind w:firstLine="0"/>
        <w:rPr>
          <w:rFonts w:ascii="GHEA Grapalat" w:hAnsi="GHEA Grapalat"/>
          <w:i w:val="0"/>
          <w:sz w:val="24"/>
          <w:szCs w:val="24"/>
        </w:rPr>
      </w:pPr>
      <w:r w:rsidRPr="00BA5771">
        <w:rPr>
          <w:rFonts w:ascii="GHEA Grapalat" w:hAnsi="GHEA Grapalat"/>
          <w:i w:val="0"/>
          <w:sz w:val="24"/>
          <w:szCs w:val="24"/>
        </w:rPr>
        <w:t>_</w:t>
      </w:r>
      <w:r w:rsidR="00C42473" w:rsidRPr="00C42473">
        <w:rPr>
          <w:rFonts w:ascii="GHEA Grapalat" w:hAnsi="GHEA Grapalat"/>
          <w:i w:val="0"/>
          <w:sz w:val="24"/>
          <w:szCs w:val="24"/>
        </w:rPr>
        <w:t xml:space="preserve"> </w:t>
      </w:r>
      <w:proofErr w:type="spellStart"/>
      <w:r w:rsidR="00435E88">
        <w:rPr>
          <w:rFonts w:ascii="GHEA Grapalat" w:hAnsi="GHEA Grapalat"/>
          <w:i w:val="0"/>
          <w:sz w:val="24"/>
          <w:szCs w:val="24"/>
        </w:rPr>
        <w:t>Ашоцк</w:t>
      </w:r>
      <w:proofErr w:type="spellEnd"/>
      <w:r w:rsidR="00435E88">
        <w:rPr>
          <w:rFonts w:ascii="GHEA Grapalat" w:hAnsi="GHEA Grapalat"/>
          <w:i w:val="0"/>
          <w:sz w:val="24"/>
          <w:szCs w:val="24"/>
        </w:rPr>
        <w:t xml:space="preserve">  Площадь 1 корпус</w:t>
      </w:r>
      <w:r w:rsidR="00C42473">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003C3206">
        <w:rPr>
          <w:rFonts w:ascii="GHEA Grapalat" w:hAnsi="GHEA Grapalat"/>
          <w:i w:val="0"/>
          <w:sz w:val="24"/>
          <w:szCs w:val="24"/>
          <w:u w:val="single"/>
          <w:lang w:val="hy-AM"/>
        </w:rPr>
        <w:t>12։10</w:t>
      </w:r>
      <w:r w:rsidR="00C42473">
        <w:rPr>
          <w:rFonts w:ascii="GHEA Grapalat" w:hAnsi="GHEA Grapalat"/>
          <w:i w:val="0"/>
          <w:sz w:val="24"/>
          <w:szCs w:val="24"/>
          <w:lang w:val="hy-AM"/>
        </w:rPr>
        <w:t xml:space="preserve"> </w:t>
      </w:r>
      <w:r w:rsidRPr="000F0CA8">
        <w:rPr>
          <w:rFonts w:ascii="GHEA Grapalat" w:hAnsi="GHEA Grapalat"/>
          <w:i w:val="0"/>
          <w:sz w:val="24"/>
          <w:szCs w:val="24"/>
        </w:rPr>
        <w:t>часов _</w:t>
      </w:r>
      <w:r w:rsidR="00C42473">
        <w:rPr>
          <w:rFonts w:ascii="GHEA Grapalat" w:hAnsi="GHEA Grapalat"/>
          <w:i w:val="0"/>
          <w:sz w:val="24"/>
          <w:szCs w:val="24"/>
          <w:lang w:val="hy-AM"/>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61C87956" w14:textId="118A442D" w:rsidR="003F6ED1" w:rsidRPr="000F11E5" w:rsidRDefault="003F6ED1" w:rsidP="001516B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spellStart"/>
      <w:r w:rsidR="00435E88">
        <w:rPr>
          <w:rFonts w:ascii="GHEA Grapalat" w:hAnsi="GHEA Grapalat"/>
          <w:i w:val="0"/>
          <w:sz w:val="24"/>
          <w:szCs w:val="24"/>
        </w:rPr>
        <w:t>Ашоцк</w:t>
      </w:r>
      <w:proofErr w:type="spellEnd"/>
      <w:r w:rsidR="00435E88">
        <w:rPr>
          <w:rFonts w:ascii="GHEA Grapalat" w:hAnsi="GHEA Grapalat"/>
          <w:i w:val="0"/>
          <w:sz w:val="24"/>
          <w:szCs w:val="24"/>
        </w:rPr>
        <w:t xml:space="preserve">  Площадь 1 корпус</w:t>
      </w:r>
      <w:r w:rsidRPr="000F0CA8">
        <w:rPr>
          <w:rFonts w:ascii="GHEA Grapalat" w:hAnsi="GHEA Grapalat"/>
          <w:i w:val="0"/>
          <w:sz w:val="24"/>
          <w:szCs w:val="24"/>
        </w:rPr>
        <w:t xml:space="preserve">, в </w:t>
      </w:r>
      <w:r w:rsidRPr="000F0CA8">
        <w:rPr>
          <w:rFonts w:ascii="GHEA Grapalat" w:hAnsi="GHEA Grapalat"/>
          <w:i w:val="0"/>
          <w:sz w:val="24"/>
          <w:szCs w:val="24"/>
        </w:rPr>
        <w:lastRenderedPageBreak/>
        <w:t>__</w:t>
      </w:r>
      <w:r w:rsidR="003C3206">
        <w:rPr>
          <w:rFonts w:ascii="GHEA Grapalat" w:hAnsi="GHEA Grapalat"/>
          <w:i w:val="0"/>
          <w:sz w:val="24"/>
          <w:szCs w:val="24"/>
          <w:u w:val="single"/>
          <w:lang w:val="hy-AM"/>
        </w:rPr>
        <w:t>12։10</w:t>
      </w:r>
      <w:r>
        <w:rPr>
          <w:rFonts w:ascii="GHEA Grapalat" w:hAnsi="GHEA Grapalat"/>
          <w:i w:val="0"/>
          <w:sz w:val="24"/>
          <w:szCs w:val="24"/>
        </w:rPr>
        <w:t>_ часов "</w:t>
      </w:r>
      <w:r w:rsidR="00AA4B5D" w:rsidRPr="003C3206">
        <w:rPr>
          <w:rFonts w:ascii="GHEA Grapalat" w:hAnsi="GHEA Grapalat"/>
          <w:i w:val="0"/>
          <w:sz w:val="24"/>
          <w:szCs w:val="24"/>
        </w:rPr>
        <w:t>0</w:t>
      </w:r>
      <w:r w:rsidR="00EB32DC">
        <w:rPr>
          <w:rFonts w:ascii="GHEA Grapalat" w:hAnsi="GHEA Grapalat"/>
          <w:i w:val="0"/>
          <w:sz w:val="24"/>
          <w:szCs w:val="24"/>
          <w:lang w:val="hy-AM"/>
        </w:rPr>
        <w:t>9</w:t>
      </w:r>
      <w:r>
        <w:rPr>
          <w:rFonts w:ascii="GHEA Grapalat" w:hAnsi="GHEA Grapalat"/>
          <w:i w:val="0"/>
          <w:sz w:val="24"/>
          <w:szCs w:val="24"/>
        </w:rPr>
        <w:t>" "</w:t>
      </w:r>
      <w:r w:rsidR="00512009" w:rsidRPr="00AA4B5D">
        <w:rPr>
          <w:rFonts w:ascii="GHEA Grapalat" w:hAnsi="GHEA Grapalat"/>
          <w:i w:val="0"/>
          <w:sz w:val="24"/>
          <w:szCs w:val="24"/>
        </w:rPr>
        <w:t>0</w:t>
      </w:r>
      <w:r w:rsidR="00D05561">
        <w:rPr>
          <w:rFonts w:ascii="GHEA Grapalat" w:hAnsi="GHEA Grapalat"/>
          <w:i w:val="0"/>
          <w:sz w:val="24"/>
          <w:szCs w:val="24"/>
          <w:lang w:val="hy-AM"/>
        </w:rPr>
        <w:t>3</w:t>
      </w:r>
      <w:r>
        <w:rPr>
          <w:rFonts w:ascii="GHEA Grapalat" w:hAnsi="GHEA Grapalat"/>
          <w:i w:val="0"/>
          <w:sz w:val="24"/>
          <w:szCs w:val="24"/>
        </w:rPr>
        <w:t>" "</w:t>
      </w:r>
      <w:r w:rsidR="00C42473">
        <w:rPr>
          <w:rFonts w:ascii="GHEA Grapalat" w:hAnsi="GHEA Grapalat"/>
          <w:i w:val="0"/>
          <w:sz w:val="24"/>
          <w:szCs w:val="24"/>
          <w:lang w:val="hy-AM"/>
        </w:rPr>
        <w:t>202</w:t>
      </w:r>
      <w:r w:rsidR="00512009" w:rsidRPr="00AA4B5D">
        <w:rPr>
          <w:rFonts w:ascii="GHEA Grapalat" w:hAnsi="GHEA Grapalat"/>
          <w:i w:val="0"/>
          <w:sz w:val="24"/>
          <w:szCs w:val="24"/>
        </w:rPr>
        <w:t>6</w:t>
      </w:r>
      <w:r w:rsidR="00876ACE" w:rsidRPr="000B425C">
        <w:rPr>
          <w:rFonts w:ascii="GHEA Grapalat" w:hAnsi="GHEA Grapalat"/>
          <w:i w:val="0"/>
          <w:sz w:val="24"/>
          <w:szCs w:val="24"/>
        </w:rPr>
        <w:t>”</w:t>
      </w:r>
      <w:r>
        <w:rPr>
          <w:rFonts w:ascii="GHEA Grapalat" w:hAnsi="GHEA Grapalat"/>
          <w:i w:val="0"/>
          <w:sz w:val="24"/>
          <w:szCs w:val="24"/>
        </w:rPr>
        <w:t>.</w:t>
      </w:r>
    </w:p>
    <w:p w14:paraId="62E3BDFE" w14:textId="77777777" w:rsidR="002C09AA" w:rsidRPr="001B32D9" w:rsidRDefault="002C09AA" w:rsidP="002C09AA">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55FCACBD" w14:textId="77777777"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597BA4FA" w14:textId="0E3FD20D" w:rsidR="00C42473" w:rsidRPr="007509BC" w:rsidRDefault="00876ACE" w:rsidP="00C42473">
      <w:pPr>
        <w:pStyle w:val="a3"/>
        <w:widowControl w:val="0"/>
        <w:spacing w:line="240" w:lineRule="auto"/>
        <w:ind w:firstLine="0"/>
        <w:rPr>
          <w:rFonts w:ascii="GHEA Grapalat" w:hAnsi="GHEA Grapalat"/>
          <w:i w:val="0"/>
          <w:iCs/>
          <w:sz w:val="32"/>
          <w:szCs w:val="32"/>
        </w:rPr>
      </w:pPr>
      <w:r>
        <w:rPr>
          <w:rFonts w:ascii="GHEA Grapalat" w:hAnsi="GHEA Grapalat"/>
          <w:i w:val="0"/>
          <w:iCs/>
          <w:sz w:val="24"/>
          <w:szCs w:val="24"/>
        </w:rPr>
        <w:t>Петросян Арман</w:t>
      </w:r>
      <w:r w:rsidR="00C42473" w:rsidRPr="007509BC">
        <w:rPr>
          <w:rFonts w:ascii="GHEA Grapalat" w:hAnsi="GHEA Grapalat"/>
          <w:i w:val="0"/>
          <w:iCs/>
          <w:sz w:val="24"/>
          <w:szCs w:val="24"/>
        </w:rPr>
        <w:t xml:space="preserve"> </w:t>
      </w:r>
    </w:p>
    <w:p w14:paraId="7774EE3F" w14:textId="402169AF" w:rsidR="00C42473" w:rsidRPr="007509BC" w:rsidRDefault="00C42473" w:rsidP="00C42473">
      <w:pPr>
        <w:pStyle w:val="a3"/>
        <w:widowControl w:val="0"/>
        <w:spacing w:after="160" w:line="240" w:lineRule="auto"/>
        <w:ind w:left="1701" w:firstLine="0"/>
        <w:jc w:val="left"/>
        <w:rPr>
          <w:rFonts w:ascii="GHEA Grapalat" w:hAnsi="GHEA Grapalat"/>
          <w:i w:val="0"/>
          <w:sz w:val="24"/>
          <w:szCs w:val="24"/>
          <w:u w:val="single"/>
        </w:rPr>
      </w:pPr>
      <w:r w:rsidRPr="007509BC">
        <w:rPr>
          <w:rFonts w:ascii="GHEA Grapalat" w:hAnsi="GHEA Grapalat"/>
          <w:i w:val="0"/>
          <w:sz w:val="24"/>
          <w:szCs w:val="24"/>
        </w:rPr>
        <w:t xml:space="preserve">Телефон </w:t>
      </w:r>
      <w:r w:rsidRPr="007509BC">
        <w:rPr>
          <w:rFonts w:ascii="GHEA Grapalat" w:hAnsi="GHEA Grapalat"/>
          <w:i w:val="0"/>
          <w:iCs/>
          <w:lang w:val="hy-AM"/>
        </w:rPr>
        <w:t xml:space="preserve">+374 </w:t>
      </w:r>
      <w:r w:rsidR="00512009" w:rsidRPr="00AA4B5D">
        <w:rPr>
          <w:rFonts w:ascii="GHEA Grapalat" w:hAnsi="GHEA Grapalat"/>
          <w:i w:val="0"/>
          <w:iCs/>
        </w:rPr>
        <w:t>44</w:t>
      </w:r>
      <w:r w:rsidRPr="007509BC">
        <w:rPr>
          <w:rFonts w:ascii="GHEA Grapalat" w:hAnsi="GHEA Grapalat"/>
          <w:i w:val="0"/>
          <w:iCs/>
          <w:lang w:val="hy-AM"/>
        </w:rPr>
        <w:t xml:space="preserve"> 99 33 31</w:t>
      </w:r>
    </w:p>
    <w:p w14:paraId="5BE4E883" w14:textId="77777777" w:rsidR="00C42473" w:rsidRPr="007509BC" w:rsidRDefault="00C42473" w:rsidP="00C42473">
      <w:pPr>
        <w:pStyle w:val="a3"/>
        <w:widowControl w:val="0"/>
        <w:spacing w:after="160" w:line="240" w:lineRule="auto"/>
        <w:ind w:left="1701" w:firstLine="0"/>
        <w:jc w:val="left"/>
        <w:rPr>
          <w:rFonts w:ascii="GHEA Grapalat" w:hAnsi="GHEA Grapalat"/>
          <w:i w:val="0"/>
          <w:iCs/>
          <w:sz w:val="24"/>
          <w:szCs w:val="24"/>
          <w:u w:val="single"/>
        </w:rPr>
      </w:pPr>
      <w:r w:rsidRPr="007509BC">
        <w:rPr>
          <w:rFonts w:ascii="GHEA Grapalat" w:hAnsi="GHEA Grapalat"/>
          <w:i w:val="0"/>
          <w:sz w:val="24"/>
          <w:szCs w:val="24"/>
        </w:rPr>
        <w:t xml:space="preserve">Электронная почта </w:t>
      </w:r>
      <w:hyperlink r:id="rId8" w:history="1">
        <w:r w:rsidRPr="007509BC">
          <w:rPr>
            <w:rStyle w:val="a9"/>
            <w:rFonts w:ascii="GHEA Grapalat" w:hAnsi="GHEA Grapalat"/>
            <w:i w:val="0"/>
            <w:iCs/>
            <w:lang w:val="af-ZA"/>
          </w:rPr>
          <w:t>smartbidcons@gmail.com</w:t>
        </w:r>
      </w:hyperlink>
    </w:p>
    <w:p w14:paraId="77B8CCB8" w14:textId="77777777" w:rsidR="00915A97" w:rsidRPr="00D5443D" w:rsidRDefault="00C42473" w:rsidP="003B095D">
      <w:pPr>
        <w:pStyle w:val="a3"/>
        <w:widowControl w:val="0"/>
        <w:spacing w:after="160" w:line="240" w:lineRule="auto"/>
        <w:ind w:hanging="1418"/>
        <w:jc w:val="center"/>
        <w:rPr>
          <w:rFonts w:ascii="GHEA Grapalat" w:hAnsi="GHEA Grapalat"/>
          <w:i w:val="0"/>
          <w:sz w:val="16"/>
          <w:szCs w:val="16"/>
        </w:rPr>
      </w:pPr>
      <w:r w:rsidRPr="007509BC">
        <w:rPr>
          <w:rFonts w:ascii="GHEA Grapalat" w:hAnsi="GHEA Grapalat"/>
          <w:i w:val="0"/>
          <w:sz w:val="24"/>
          <w:szCs w:val="24"/>
        </w:rPr>
        <w:t xml:space="preserve">Заказчик </w:t>
      </w:r>
      <w:r w:rsidRPr="00253684">
        <w:rPr>
          <w:rFonts w:ascii="GHEA Grapalat" w:hAnsi="GHEA Grapalat"/>
          <w:iCs/>
          <w:spacing w:val="6"/>
          <w:lang w:val="hy-AM"/>
        </w:rPr>
        <w:t>«</w:t>
      </w:r>
      <w:r w:rsidR="00FC71BC">
        <w:rPr>
          <w:rFonts w:ascii="GHEA Grapalat" w:hAnsi="GHEA Grapalat"/>
          <w:i w:val="0"/>
          <w:iCs/>
          <w:sz w:val="24"/>
          <w:szCs w:val="24"/>
          <w:lang w:val="hy-AM"/>
        </w:rPr>
        <w:t>Коммунальная служба Ашоцк» СНКО</w:t>
      </w:r>
      <w:r w:rsidRPr="007509BC">
        <w:rPr>
          <w:rFonts w:ascii="GHEA Grapalat" w:hAnsi="GHEA Grapalat" w:cs="Sylfaen"/>
          <w:b/>
        </w:rPr>
        <w:t xml:space="preserve"> </w:t>
      </w:r>
      <w:r w:rsidR="00915A97">
        <w:rPr>
          <w:rFonts w:ascii="GHEA Grapalat" w:hAnsi="GHEA Grapalat" w:cs="Sylfaen"/>
          <w:b/>
        </w:rPr>
        <w:br w:type="page"/>
      </w:r>
    </w:p>
    <w:p w14:paraId="0792949A" w14:textId="77777777" w:rsidR="00096865" w:rsidRPr="00793420" w:rsidRDefault="00096865" w:rsidP="00793420">
      <w:pPr>
        <w:pStyle w:val="aa"/>
        <w:widowControl w:val="0"/>
        <w:spacing w:after="0"/>
        <w:ind w:firstLine="567"/>
        <w:jc w:val="right"/>
        <w:rPr>
          <w:rFonts w:ascii="GHEA Grapalat" w:hAnsi="GHEA Grapalat" w:cs="Sylfaen"/>
          <w:i/>
        </w:rPr>
      </w:pPr>
      <w:r w:rsidRPr="00793420">
        <w:rPr>
          <w:rFonts w:ascii="GHEA Grapalat" w:hAnsi="GHEA Grapalat"/>
          <w:i/>
        </w:rPr>
        <w:lastRenderedPageBreak/>
        <w:t>Утверждено</w:t>
      </w:r>
    </w:p>
    <w:p w14:paraId="1D5B7ED6" w14:textId="6C2C7DBE" w:rsidR="00096865" w:rsidRPr="00793420" w:rsidRDefault="005D7731" w:rsidP="00793420">
      <w:pPr>
        <w:pStyle w:val="aa"/>
        <w:widowControl w:val="0"/>
        <w:spacing w:after="0"/>
        <w:ind w:firstLine="567"/>
        <w:jc w:val="right"/>
        <w:rPr>
          <w:rFonts w:ascii="GHEA Grapalat" w:hAnsi="GHEA Grapalat"/>
          <w:i/>
        </w:rPr>
      </w:pPr>
      <w:r w:rsidRPr="00793420">
        <w:rPr>
          <w:rFonts w:ascii="GHEA Grapalat" w:hAnsi="GHEA Grapalat"/>
        </w:rPr>
        <w:t>Решением Оценочной комиссии открытого конкурса</w:t>
      </w:r>
      <w:r w:rsidR="001B32D9" w:rsidRPr="00793420">
        <w:rPr>
          <w:rFonts w:ascii="GHEA Grapalat" w:hAnsi="GHEA Grapalat" w:cs="Sylfaen"/>
          <w:i/>
        </w:rPr>
        <w:br/>
      </w:r>
      <w:r w:rsidR="00096865" w:rsidRPr="00793420">
        <w:rPr>
          <w:rFonts w:ascii="GHEA Grapalat" w:hAnsi="GHEA Grapalat"/>
          <w:i/>
        </w:rPr>
        <w:t xml:space="preserve">под кодом </w:t>
      </w:r>
      <w:r w:rsidR="003C3206" w:rsidRPr="00793420">
        <w:rPr>
          <w:rFonts w:ascii="GHEA Grapalat" w:hAnsi="GHEA Grapalat"/>
          <w:i/>
        </w:rPr>
        <w:t>SHMAHKS-GH-APZB-26/11</w:t>
      </w:r>
      <w:r w:rsidR="001B32D9" w:rsidRPr="00793420">
        <w:rPr>
          <w:rFonts w:ascii="GHEA Grapalat" w:hAnsi="GHEA Grapalat" w:cs="Times Armenian"/>
          <w:i/>
        </w:rPr>
        <w:br/>
      </w:r>
      <w:r w:rsidR="00A46F92" w:rsidRPr="00793420">
        <w:rPr>
          <w:rFonts w:ascii="GHEA Grapalat" w:hAnsi="GHEA Grapalat"/>
          <w:i/>
        </w:rPr>
        <w:t xml:space="preserve">№ </w:t>
      </w:r>
      <w:r w:rsidR="00096865" w:rsidRPr="00793420">
        <w:rPr>
          <w:rFonts w:ascii="GHEA Grapalat" w:hAnsi="GHEA Grapalat"/>
          <w:i/>
        </w:rPr>
        <w:t>_</w:t>
      </w:r>
      <w:r w:rsidR="000F7381" w:rsidRPr="00793420">
        <w:rPr>
          <w:rFonts w:ascii="GHEA Grapalat" w:hAnsi="GHEA Grapalat"/>
          <w:i/>
          <w:lang w:val="hy-AM"/>
        </w:rPr>
        <w:t>1</w:t>
      </w:r>
      <w:r w:rsidR="00096865" w:rsidRPr="00793420">
        <w:rPr>
          <w:rFonts w:ascii="GHEA Grapalat" w:hAnsi="GHEA Grapalat"/>
          <w:i/>
        </w:rPr>
        <w:t xml:space="preserve"> от </w:t>
      </w:r>
      <w:r w:rsidR="00793420" w:rsidRPr="00793420">
        <w:rPr>
          <w:rFonts w:ascii="GHEA Grapalat" w:hAnsi="GHEA Grapalat"/>
          <w:i/>
          <w:lang w:val="hy-AM"/>
        </w:rPr>
        <w:t>02</w:t>
      </w:r>
      <w:r w:rsidR="00A92D7E" w:rsidRPr="00793420">
        <w:rPr>
          <w:rFonts w:ascii="Cambria Math" w:hAnsi="Cambria Math" w:cs="Cambria Math"/>
          <w:i/>
          <w:lang w:val="hy-AM"/>
        </w:rPr>
        <w:t>․</w:t>
      </w:r>
      <w:r w:rsidR="007E244B" w:rsidRPr="00793420">
        <w:rPr>
          <w:rFonts w:ascii="GHEA Grapalat" w:hAnsi="GHEA Grapalat" w:cs="Cambria Math"/>
          <w:i/>
        </w:rPr>
        <w:t>0</w:t>
      </w:r>
      <w:r w:rsidR="00793420" w:rsidRPr="00793420">
        <w:rPr>
          <w:rFonts w:ascii="GHEA Grapalat" w:hAnsi="GHEA Grapalat" w:cs="Cambria Math"/>
          <w:i/>
          <w:lang w:val="hy-AM"/>
        </w:rPr>
        <w:t>3</w:t>
      </w:r>
      <w:r w:rsidR="00A92D7E" w:rsidRPr="00793420">
        <w:rPr>
          <w:rFonts w:ascii="Cambria Math" w:hAnsi="Cambria Math" w:cs="Cambria Math"/>
          <w:i/>
          <w:lang w:val="hy-AM"/>
        </w:rPr>
        <w:t>․</w:t>
      </w:r>
      <w:r w:rsidR="00096865" w:rsidRPr="00793420">
        <w:rPr>
          <w:rFonts w:ascii="GHEA Grapalat" w:hAnsi="GHEA Grapalat"/>
          <w:i/>
        </w:rPr>
        <w:t>20</w:t>
      </w:r>
      <w:r w:rsidR="000F7381" w:rsidRPr="00793420">
        <w:rPr>
          <w:rFonts w:ascii="GHEA Grapalat" w:hAnsi="GHEA Grapalat"/>
          <w:i/>
          <w:lang w:val="hy-AM"/>
        </w:rPr>
        <w:t>2</w:t>
      </w:r>
      <w:r w:rsidR="007E244B" w:rsidRPr="00793420">
        <w:rPr>
          <w:rFonts w:ascii="GHEA Grapalat" w:hAnsi="GHEA Grapalat"/>
          <w:i/>
        </w:rPr>
        <w:t>6</w:t>
      </w:r>
      <w:r w:rsidR="009F10E4" w:rsidRPr="00793420">
        <w:rPr>
          <w:rFonts w:ascii="GHEA Grapalat" w:hAnsi="GHEA Grapalat"/>
          <w:i/>
        </w:rPr>
        <w:t xml:space="preserve"> </w:t>
      </w:r>
      <w:r w:rsidR="00096865" w:rsidRPr="00793420">
        <w:rPr>
          <w:rFonts w:ascii="GHEA Grapalat" w:hAnsi="GHEA Grapalat"/>
          <w:i/>
        </w:rPr>
        <w:t>г.</w:t>
      </w:r>
    </w:p>
    <w:p w14:paraId="5A1D95A2" w14:textId="77777777" w:rsidR="00096865" w:rsidRPr="009044F1" w:rsidRDefault="00096865" w:rsidP="00B46D58">
      <w:pPr>
        <w:pStyle w:val="aa"/>
        <w:widowControl w:val="0"/>
        <w:spacing w:after="160"/>
        <w:ind w:right="-7" w:firstLine="567"/>
        <w:jc w:val="center"/>
        <w:rPr>
          <w:rFonts w:ascii="GHEA Grapalat" w:hAnsi="GHEA Grapalat"/>
        </w:rPr>
      </w:pPr>
    </w:p>
    <w:p w14:paraId="3C02430A" w14:textId="77777777" w:rsidR="00096865" w:rsidRPr="003A1EBB" w:rsidRDefault="00096865" w:rsidP="00B46D58">
      <w:pPr>
        <w:pStyle w:val="aa"/>
        <w:widowControl w:val="0"/>
        <w:spacing w:after="160"/>
        <w:ind w:right="-7" w:firstLine="567"/>
        <w:jc w:val="center"/>
        <w:rPr>
          <w:rFonts w:ascii="GHEA Grapalat" w:hAnsi="GHEA Grapalat"/>
        </w:rPr>
      </w:pPr>
    </w:p>
    <w:p w14:paraId="3DD2B2A5" w14:textId="77777777" w:rsidR="000763E5" w:rsidRPr="003A1EBB" w:rsidRDefault="000763E5" w:rsidP="00B46D58">
      <w:pPr>
        <w:pStyle w:val="aa"/>
        <w:widowControl w:val="0"/>
        <w:spacing w:after="160"/>
        <w:ind w:right="-7" w:firstLine="567"/>
        <w:jc w:val="center"/>
        <w:rPr>
          <w:rFonts w:ascii="GHEA Grapalat" w:hAnsi="GHEA Grapalat"/>
        </w:rPr>
      </w:pPr>
    </w:p>
    <w:p w14:paraId="571C3FE1" w14:textId="77777777" w:rsidR="00096865" w:rsidRPr="009044F1" w:rsidRDefault="00FC71BC" w:rsidP="00B46D58">
      <w:pPr>
        <w:pStyle w:val="aa"/>
        <w:widowControl w:val="0"/>
        <w:spacing w:after="160"/>
        <w:ind w:right="-7" w:firstLine="567"/>
        <w:jc w:val="center"/>
        <w:rPr>
          <w:rFonts w:ascii="GHEA Grapalat" w:hAnsi="GHEA Grapalat"/>
        </w:rPr>
      </w:pPr>
      <w:r>
        <w:rPr>
          <w:rFonts w:ascii="GHEA Grapalat" w:hAnsi="GHEA Grapalat"/>
          <w:i/>
          <w:lang w:val="hy-AM"/>
        </w:rPr>
        <w:t>«</w:t>
      </w:r>
      <w:r>
        <w:rPr>
          <w:rFonts w:ascii="GHEA Grapalat" w:hAnsi="GHEA Grapalat"/>
          <w:iCs/>
          <w:spacing w:val="6"/>
          <w:lang w:val="hy-AM"/>
        </w:rPr>
        <w:t>КОММУНАЛЬНАЯ СЛУЖБА АШОЦК</w:t>
      </w:r>
      <w:r w:rsidR="00435E88">
        <w:rPr>
          <w:rFonts w:ascii="GHEA Grapalat" w:hAnsi="GHEA Grapalat"/>
          <w:iCs/>
          <w:spacing w:val="6"/>
          <w:lang w:val="hy-AM"/>
        </w:rPr>
        <w:t>» СНКО</w:t>
      </w:r>
    </w:p>
    <w:p w14:paraId="71CB6FB4" w14:textId="77777777" w:rsidR="00096865" w:rsidRPr="003A1EBB" w:rsidRDefault="00096865" w:rsidP="00B46D58">
      <w:pPr>
        <w:pStyle w:val="aa"/>
        <w:widowControl w:val="0"/>
        <w:spacing w:after="160"/>
        <w:ind w:right="-7" w:firstLine="567"/>
        <w:jc w:val="center"/>
        <w:rPr>
          <w:rFonts w:ascii="GHEA Grapalat" w:hAnsi="GHEA Grapalat"/>
        </w:rPr>
      </w:pPr>
    </w:p>
    <w:p w14:paraId="24894BD8" w14:textId="77777777" w:rsidR="000763E5" w:rsidRPr="003A1EBB" w:rsidRDefault="000763E5" w:rsidP="00B46D58">
      <w:pPr>
        <w:pStyle w:val="aa"/>
        <w:widowControl w:val="0"/>
        <w:spacing w:after="160"/>
        <w:ind w:right="-7" w:firstLine="567"/>
        <w:jc w:val="center"/>
        <w:rPr>
          <w:rFonts w:ascii="GHEA Grapalat" w:hAnsi="GHEA Grapalat"/>
        </w:rPr>
      </w:pPr>
    </w:p>
    <w:p w14:paraId="422F7642" w14:textId="77777777" w:rsidR="000763E5" w:rsidRPr="003A1EBB" w:rsidRDefault="000763E5" w:rsidP="00B46D58">
      <w:pPr>
        <w:pStyle w:val="aa"/>
        <w:widowControl w:val="0"/>
        <w:spacing w:after="160"/>
        <w:ind w:right="-7" w:firstLine="567"/>
        <w:jc w:val="center"/>
        <w:rPr>
          <w:rFonts w:ascii="GHEA Grapalat" w:hAnsi="GHEA Grapalat"/>
        </w:rPr>
      </w:pPr>
    </w:p>
    <w:p w14:paraId="31D8A52F" w14:textId="77777777"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5F45C26E" w14:textId="77777777" w:rsidR="00096865" w:rsidRPr="009044F1" w:rsidRDefault="00096865" w:rsidP="00B46D58">
      <w:pPr>
        <w:pStyle w:val="aa"/>
        <w:widowControl w:val="0"/>
        <w:spacing w:after="160"/>
        <w:ind w:right="-7" w:firstLine="567"/>
        <w:jc w:val="center"/>
        <w:rPr>
          <w:rFonts w:ascii="GHEA Grapalat" w:hAnsi="GHEA Grapalat" w:cs="Sylfaen"/>
        </w:rPr>
      </w:pPr>
    </w:p>
    <w:p w14:paraId="1240E54F" w14:textId="77777777" w:rsidR="00096865" w:rsidRPr="009044F1" w:rsidRDefault="00096865" w:rsidP="00B46D58">
      <w:pPr>
        <w:pStyle w:val="aa"/>
        <w:widowControl w:val="0"/>
        <w:spacing w:after="160"/>
        <w:ind w:right="-7" w:firstLine="567"/>
        <w:jc w:val="center"/>
        <w:rPr>
          <w:rFonts w:ascii="GHEA Grapalat" w:hAnsi="GHEA Grapalat" w:cs="Sylfaen"/>
        </w:rPr>
      </w:pPr>
    </w:p>
    <w:p w14:paraId="5EA9B807" w14:textId="434648BD" w:rsidR="00CE0D95" w:rsidRPr="009044F1" w:rsidRDefault="002B32D6" w:rsidP="000F7381">
      <w:pPr>
        <w:pStyle w:val="aa"/>
        <w:widowControl w:val="0"/>
        <w:spacing w:after="160"/>
        <w:ind w:right="-7"/>
        <w:jc w:val="center"/>
        <w:rPr>
          <w:rFonts w:ascii="GHEA Grapalat" w:hAnsi="GHEA Grapalat"/>
        </w:rPr>
      </w:pPr>
      <w:r w:rsidRPr="009044F1">
        <w:rPr>
          <w:rFonts w:ascii="GHEA Grapalat" w:hAnsi="GHEA Grapalat"/>
        </w:rPr>
        <w:t xml:space="preserve">НА </w:t>
      </w:r>
      <w:r w:rsidR="000F7381">
        <w:rPr>
          <w:rFonts w:ascii="GHEA Grapalat" w:hAnsi="GHEA Grapalat"/>
        </w:rPr>
        <w:t>ЗАПРОС КОТИРОВОК</w:t>
      </w:r>
      <w:r w:rsidRPr="009044F1">
        <w:rPr>
          <w:rFonts w:ascii="GHEA Grapalat" w:hAnsi="GHEA Grapalat"/>
        </w:rPr>
        <w:t xml:space="preserve">, ОБЪЯВЛЕННЫЙ С ЦЕЛЬЮ ПРИОБРЕТЕНИЯ </w:t>
      </w:r>
      <w:r w:rsidR="00435E88">
        <w:rPr>
          <w:rFonts w:ascii="GHEA Grapalat" w:hAnsi="GHEA Grapalat"/>
          <w:iCs/>
        </w:rPr>
        <w:t>“</w:t>
      </w:r>
      <w:r w:rsidR="003C3206">
        <w:rPr>
          <w:rFonts w:ascii="GHEA Grapalat" w:hAnsi="GHEA Grapalat"/>
          <w:iCs/>
        </w:rPr>
        <w:t>КОЛЁСА</w:t>
      </w:r>
      <w:r w:rsidRPr="009044F1">
        <w:rPr>
          <w:rFonts w:ascii="GHEA Grapalat" w:hAnsi="GHEA Grapalat"/>
        </w:rPr>
        <w:t xml:space="preserve">" ДЛЯ НУЖД </w:t>
      </w:r>
      <w:r w:rsidR="00435E88">
        <w:rPr>
          <w:rFonts w:ascii="GHEA Grapalat" w:hAnsi="GHEA Grapalat"/>
          <w:iCs/>
          <w:spacing w:val="6"/>
          <w:lang w:val="hy-AM"/>
        </w:rPr>
        <w:t>“</w:t>
      </w:r>
      <w:r w:rsidR="00FC71BC">
        <w:rPr>
          <w:rFonts w:ascii="GHEA Grapalat" w:hAnsi="GHEA Grapalat"/>
          <w:iCs/>
          <w:spacing w:val="6"/>
          <w:lang w:val="hy-AM"/>
        </w:rPr>
        <w:t>КОММУНАЛЬНАЯ СЛУЖБА АШОЦК</w:t>
      </w:r>
      <w:r w:rsidR="00435E88">
        <w:rPr>
          <w:rFonts w:ascii="GHEA Grapalat" w:hAnsi="GHEA Grapalat"/>
          <w:iCs/>
          <w:spacing w:val="6"/>
          <w:lang w:val="hy-AM"/>
        </w:rPr>
        <w:t>» СНКО</w:t>
      </w:r>
    </w:p>
    <w:p w14:paraId="3005C474" w14:textId="77777777" w:rsidR="00CE0D95" w:rsidRPr="009044F1" w:rsidRDefault="00CE0D95" w:rsidP="00B46D58">
      <w:pPr>
        <w:pStyle w:val="aa"/>
        <w:widowControl w:val="0"/>
        <w:spacing w:after="160"/>
        <w:ind w:right="-7" w:firstLine="567"/>
        <w:jc w:val="center"/>
        <w:rPr>
          <w:rFonts w:ascii="GHEA Grapalat" w:hAnsi="GHEA Grapalat"/>
        </w:rPr>
      </w:pPr>
    </w:p>
    <w:p w14:paraId="684E5CCC" w14:textId="77777777" w:rsidR="000763E5" w:rsidRDefault="000763E5" w:rsidP="00B46D58">
      <w:pPr>
        <w:rPr>
          <w:rFonts w:ascii="GHEA Grapalat" w:hAnsi="GHEA Grapalat"/>
        </w:rPr>
      </w:pPr>
      <w:r>
        <w:rPr>
          <w:rFonts w:ascii="GHEA Grapalat" w:hAnsi="GHEA Grapalat"/>
        </w:rPr>
        <w:br w:type="page"/>
      </w:r>
    </w:p>
    <w:p w14:paraId="214AE2F7"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50F1E3F0" w14:textId="77777777" w:rsidR="00984BDB" w:rsidRPr="009044F1" w:rsidRDefault="00984BDB" w:rsidP="00B46D58">
      <w:pPr>
        <w:widowControl w:val="0"/>
        <w:spacing w:after="160"/>
        <w:ind w:firstLine="567"/>
        <w:jc w:val="both"/>
        <w:rPr>
          <w:rFonts w:ascii="GHEA Grapalat" w:hAnsi="GHEA Grapalat"/>
          <w:i/>
        </w:rPr>
      </w:pPr>
    </w:p>
    <w:p w14:paraId="6AC24F98"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3B745927"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798D0C53" w14:textId="77777777" w:rsidR="00160AE4" w:rsidRPr="009044F1" w:rsidRDefault="00160AE4" w:rsidP="00B46D58">
      <w:pPr>
        <w:widowControl w:val="0"/>
        <w:spacing w:after="160"/>
        <w:ind w:firstLine="567"/>
        <w:jc w:val="center"/>
        <w:rPr>
          <w:rFonts w:ascii="GHEA Grapalat" w:hAnsi="GHEA Grapalat"/>
          <w:i/>
        </w:rPr>
      </w:pPr>
    </w:p>
    <w:p w14:paraId="331EC038" w14:textId="03667F01" w:rsidR="00941A6C" w:rsidRDefault="00941A6C" w:rsidP="00C42473">
      <w:pPr>
        <w:widowControl w:val="0"/>
        <w:jc w:val="center"/>
        <w:rPr>
          <w:rFonts w:ascii="GHEA Grapalat" w:hAnsi="GHEA Grapalat"/>
        </w:rPr>
      </w:pPr>
      <w:r>
        <w:rPr>
          <w:rFonts w:ascii="GHEA Grapalat" w:hAnsi="GHEA Grapalat"/>
          <w:b/>
          <w:bCs/>
          <w:iCs/>
          <w:sz w:val="22"/>
          <w:szCs w:val="22"/>
          <w:lang w:val="hy-AM"/>
        </w:rPr>
        <w:t>«</w:t>
      </w:r>
      <w:r w:rsidR="003C3206">
        <w:rPr>
          <w:rFonts w:ascii="GHEA Grapalat" w:hAnsi="GHEA Grapalat"/>
          <w:b/>
          <w:bCs/>
          <w:iCs/>
          <w:sz w:val="22"/>
          <w:szCs w:val="22"/>
        </w:rPr>
        <w:t>КОЛЁСА</w:t>
      </w:r>
      <w:r w:rsidR="00435E88">
        <w:rPr>
          <w:rFonts w:ascii="GHEA Grapalat" w:hAnsi="GHEA Grapalat"/>
          <w:b/>
          <w:bCs/>
          <w:iCs/>
          <w:sz w:val="22"/>
          <w:szCs w:val="22"/>
        </w:rPr>
        <w:t>»</w:t>
      </w:r>
      <w:r w:rsidR="000F7381" w:rsidRPr="000F7381">
        <w:rPr>
          <w:rFonts w:ascii="GHEA Grapalat" w:hAnsi="GHEA Grapalat"/>
          <w:b/>
        </w:rPr>
        <w:t xml:space="preserve">  </w:t>
      </w:r>
      <w:r w:rsidR="005D7731" w:rsidRPr="002E069D">
        <w:rPr>
          <w:rFonts w:ascii="GHEA Grapalat" w:hAnsi="GHEA Grapalat"/>
          <w:b/>
        </w:rPr>
        <w:t>ДЛЯ НУЖД</w:t>
      </w:r>
      <w:r w:rsidR="00EB5576" w:rsidRPr="00EC400D">
        <w:rPr>
          <w:rFonts w:ascii="GHEA Grapalat" w:hAnsi="GHEA Grapalat"/>
        </w:rPr>
        <w:t xml:space="preserve"> </w:t>
      </w:r>
    </w:p>
    <w:p w14:paraId="3DC0E5C2" w14:textId="77777777" w:rsidR="00941A6C" w:rsidRDefault="00941A6C" w:rsidP="00C42473">
      <w:pPr>
        <w:widowControl w:val="0"/>
        <w:jc w:val="center"/>
        <w:rPr>
          <w:rFonts w:ascii="GHEA Grapalat" w:hAnsi="GHEA Grapalat"/>
        </w:rPr>
      </w:pPr>
      <w:r w:rsidRPr="00EC400D">
        <w:rPr>
          <w:rFonts w:ascii="GHEA Grapalat" w:hAnsi="GHEA Grapalat"/>
          <w:sz w:val="20"/>
          <w:szCs w:val="20"/>
        </w:rPr>
        <w:t>наименование</w:t>
      </w:r>
      <w:r w:rsidRPr="00EC400D">
        <w:rPr>
          <w:sz w:val="20"/>
          <w:szCs w:val="20"/>
        </w:rPr>
        <w:t xml:space="preserve"> </w:t>
      </w:r>
      <w:r w:rsidRPr="00EC400D">
        <w:rPr>
          <w:rFonts w:ascii="GHEA Grapalat" w:hAnsi="GHEA Grapalat"/>
          <w:sz w:val="20"/>
          <w:szCs w:val="20"/>
        </w:rPr>
        <w:t>товара</w:t>
      </w:r>
    </w:p>
    <w:p w14:paraId="2C3B0CE8" w14:textId="77777777" w:rsidR="00615B35" w:rsidRPr="00EC400D" w:rsidRDefault="00941A6C" w:rsidP="00C42473">
      <w:pPr>
        <w:widowControl w:val="0"/>
        <w:jc w:val="center"/>
        <w:rPr>
          <w:rFonts w:ascii="GHEA Grapalat" w:hAnsi="GHEA Grapalat"/>
        </w:rPr>
      </w:pPr>
      <w:r>
        <w:rPr>
          <w:rFonts w:ascii="GHEA Grapalat" w:hAnsi="GHEA Grapalat"/>
          <w:b/>
          <w:bCs/>
          <w:iCs/>
          <w:spacing w:val="6"/>
          <w:lang w:val="hy-AM"/>
        </w:rPr>
        <w:t>«</w:t>
      </w:r>
      <w:r w:rsidRPr="00941A6C">
        <w:rPr>
          <w:rFonts w:ascii="GHEA Grapalat" w:hAnsi="GHEA Grapalat"/>
          <w:b/>
          <w:bCs/>
          <w:iCs/>
          <w:spacing w:val="6"/>
          <w:lang w:val="hy-AM"/>
        </w:rPr>
        <w:t>КОММУНАЛЬНАЯ СЛУЖБА АШОЦК</w:t>
      </w:r>
      <w:r w:rsidR="00435E88">
        <w:rPr>
          <w:rFonts w:ascii="GHEA Grapalat" w:hAnsi="GHEA Grapalat"/>
          <w:iCs/>
          <w:spacing w:val="6"/>
          <w:lang w:val="hy-AM"/>
        </w:rPr>
        <w:t xml:space="preserve">» </w:t>
      </w:r>
      <w:r w:rsidR="00435E88" w:rsidRPr="00941A6C">
        <w:rPr>
          <w:rFonts w:ascii="GHEA Grapalat" w:hAnsi="GHEA Grapalat"/>
          <w:b/>
          <w:bCs/>
          <w:iCs/>
          <w:spacing w:val="6"/>
          <w:lang w:val="hy-AM"/>
        </w:rPr>
        <w:t>СНКО</w:t>
      </w:r>
    </w:p>
    <w:p w14:paraId="706AFA6B" w14:textId="77777777" w:rsidR="00615B35" w:rsidRPr="00EC400D" w:rsidRDefault="000F7381" w:rsidP="00C42473">
      <w:pPr>
        <w:widowControl w:val="0"/>
        <w:tabs>
          <w:tab w:val="left" w:pos="5954"/>
        </w:tabs>
        <w:spacing w:after="160"/>
        <w:ind w:firstLine="567"/>
        <w:jc w:val="center"/>
        <w:rPr>
          <w:rFonts w:ascii="GHEA Grapalat" w:hAnsi="GHEA Grapalat"/>
          <w:sz w:val="20"/>
          <w:szCs w:val="20"/>
        </w:rPr>
      </w:pPr>
      <w:r>
        <w:rPr>
          <w:rFonts w:ascii="GHEA Grapalat" w:hAnsi="GHEA Grapalat"/>
          <w:sz w:val="20"/>
          <w:szCs w:val="20"/>
          <w:lang w:val="hy-AM"/>
        </w:rPr>
        <w:t xml:space="preserve">     </w:t>
      </w:r>
      <w:r w:rsidR="00EC400D" w:rsidRPr="00EC400D">
        <w:rPr>
          <w:rFonts w:ascii="GHEA Grapalat" w:hAnsi="GHEA Grapalat"/>
          <w:sz w:val="20"/>
          <w:szCs w:val="20"/>
        </w:rPr>
        <w:t>(наименование заказчика)</w:t>
      </w:r>
    </w:p>
    <w:p w14:paraId="5315C86A" w14:textId="77777777" w:rsidR="00160AE4" w:rsidRPr="003A1EBB" w:rsidRDefault="00160AE4" w:rsidP="00B46D58">
      <w:pPr>
        <w:widowControl w:val="0"/>
        <w:spacing w:after="160"/>
        <w:ind w:firstLine="567"/>
        <w:jc w:val="center"/>
        <w:rPr>
          <w:rFonts w:ascii="GHEA Grapalat" w:hAnsi="GHEA Grapalat"/>
        </w:rPr>
      </w:pPr>
    </w:p>
    <w:p w14:paraId="05B679EE"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0F7381">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447056C2" w14:textId="77777777" w:rsidR="00C67E80" w:rsidRPr="009044F1" w:rsidRDefault="00C67E80" w:rsidP="00B46D58">
      <w:pPr>
        <w:widowControl w:val="0"/>
        <w:spacing w:after="160"/>
        <w:jc w:val="center"/>
        <w:rPr>
          <w:rFonts w:ascii="GHEA Grapalat" w:hAnsi="GHEA Grapalat" w:cs="Sylfaen"/>
          <w:b/>
        </w:rPr>
      </w:pPr>
    </w:p>
    <w:p w14:paraId="24BD2C44"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0857F3BD" w14:textId="77777777" w:rsidR="002E069D" w:rsidRPr="008842CE" w:rsidRDefault="002E069D" w:rsidP="00B46D58">
      <w:pPr>
        <w:widowControl w:val="0"/>
        <w:spacing w:after="160"/>
        <w:jc w:val="center"/>
        <w:rPr>
          <w:rFonts w:ascii="GHEA Grapalat" w:hAnsi="GHEA Grapalat"/>
        </w:rPr>
      </w:pPr>
    </w:p>
    <w:p w14:paraId="312E54A1"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59717C74"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71C0516B"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7A00698F"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7CDE7E2B"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7E9B351F"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2351F00F"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1973246D"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71492D2E"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F5737C5"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7003565B"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4B14E070" w14:textId="77777777" w:rsidR="00520F57" w:rsidRDefault="00520F57" w:rsidP="00B46D58">
      <w:pPr>
        <w:widowControl w:val="0"/>
        <w:spacing w:after="160"/>
        <w:jc w:val="center"/>
        <w:rPr>
          <w:rFonts w:ascii="GHEA Grapalat" w:hAnsi="GHEA Grapalat"/>
          <w:b/>
        </w:rPr>
      </w:pPr>
    </w:p>
    <w:p w14:paraId="7AF2FA6E" w14:textId="77777777" w:rsidR="00520F57" w:rsidRDefault="00520F57" w:rsidP="00B46D58">
      <w:pPr>
        <w:widowControl w:val="0"/>
        <w:spacing w:after="160"/>
        <w:jc w:val="center"/>
        <w:rPr>
          <w:rFonts w:ascii="GHEA Grapalat" w:hAnsi="GHEA Grapalat"/>
          <w:b/>
        </w:rPr>
      </w:pPr>
    </w:p>
    <w:p w14:paraId="567E54AE"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478387D4" w14:textId="77777777" w:rsidR="008842CE" w:rsidRPr="00374F4A" w:rsidRDefault="008842CE" w:rsidP="00B46D58">
      <w:pPr>
        <w:widowControl w:val="0"/>
        <w:spacing w:after="160"/>
        <w:jc w:val="center"/>
        <w:rPr>
          <w:rFonts w:ascii="GHEA Grapalat" w:hAnsi="GHEA Grapalat"/>
          <w:b/>
        </w:rPr>
      </w:pPr>
    </w:p>
    <w:p w14:paraId="1BFEAA15"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lastRenderedPageBreak/>
        <w:t xml:space="preserve">НА </w:t>
      </w:r>
      <w:r w:rsidR="000F7381">
        <w:rPr>
          <w:rFonts w:ascii="GHEA Grapalat" w:hAnsi="GHEA Grapalat"/>
          <w:b/>
        </w:rPr>
        <w:t>ЗАПРОС КОТИРОВОК</w:t>
      </w:r>
    </w:p>
    <w:p w14:paraId="13CFA7D8" w14:textId="77777777" w:rsidR="00520F57" w:rsidRPr="008842CE" w:rsidRDefault="00520F57" w:rsidP="00B46D58">
      <w:pPr>
        <w:widowControl w:val="0"/>
        <w:spacing w:after="160"/>
        <w:jc w:val="center"/>
        <w:rPr>
          <w:rFonts w:ascii="GHEA Grapalat" w:hAnsi="GHEA Grapalat"/>
          <w:b/>
        </w:rPr>
      </w:pPr>
    </w:p>
    <w:p w14:paraId="2066D67F"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243F957D"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36569D99"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33E8D179" w14:textId="77777777" w:rsidR="00E17B7F" w:rsidRDefault="00E17B7F">
      <w:pPr>
        <w:rPr>
          <w:rFonts w:ascii="GHEA Grapalat" w:hAnsi="GHEA Grapalat"/>
          <w:spacing w:val="-6"/>
        </w:rPr>
      </w:pPr>
      <w:r>
        <w:rPr>
          <w:rFonts w:ascii="GHEA Grapalat" w:hAnsi="GHEA Grapalat"/>
          <w:spacing w:val="-6"/>
        </w:rPr>
        <w:br w:type="page"/>
      </w:r>
    </w:p>
    <w:p w14:paraId="05B8CF19" w14:textId="707C79AE"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0F7381">
        <w:rPr>
          <w:rFonts w:ascii="GHEA Grapalat" w:hAnsi="GHEA Grapalat"/>
          <w:spacing w:val="-6"/>
        </w:rPr>
        <w:t>запроса котировки</w:t>
      </w:r>
      <w:r w:rsidR="00096865" w:rsidRPr="006D2DF7">
        <w:rPr>
          <w:rFonts w:ascii="GHEA Grapalat" w:hAnsi="GHEA Grapalat"/>
          <w:spacing w:val="-6"/>
        </w:rPr>
        <w:t xml:space="preserve">, проводимом под кодом </w:t>
      </w:r>
      <w:r w:rsidR="003C3206">
        <w:rPr>
          <w:rFonts w:ascii="GHEA Grapalat" w:hAnsi="GHEA Grapalat"/>
          <w:spacing w:val="-6"/>
        </w:rPr>
        <w:t>SHMAHKS-GH-APZB-26/11</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1DEDB824"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3BE108C"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6D8DB208"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FF3E1AD" w14:textId="77777777"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9" w:history="1">
        <w:r w:rsidR="00C42473" w:rsidRPr="007509BC">
          <w:rPr>
            <w:rStyle w:val="a9"/>
            <w:rFonts w:ascii="GHEA Grapalat" w:hAnsi="GHEA Grapalat"/>
            <w:iCs/>
            <w:lang w:val="af-ZA"/>
          </w:rPr>
          <w:t>smartbidcons@gmail.com</w:t>
        </w:r>
      </w:hyperlink>
      <w:r w:rsidRPr="009044F1">
        <w:rPr>
          <w:rFonts w:ascii="GHEA Grapalat" w:hAnsi="GHEA Grapalat"/>
          <w:sz w:val="24"/>
          <w:szCs w:val="24"/>
        </w:rPr>
        <w:t>".</w:t>
      </w:r>
    </w:p>
    <w:p w14:paraId="7A25A4F4"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11360F44"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61F46976"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787EB1D3" w14:textId="6D8A29F3"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435E88">
        <w:rPr>
          <w:rFonts w:ascii="GHEA Grapalat" w:hAnsi="GHEA Grapalat"/>
          <w:b/>
          <w:bCs/>
          <w:i w:val="0"/>
          <w:sz w:val="24"/>
          <w:szCs w:val="24"/>
        </w:rPr>
        <w:t>“</w:t>
      </w:r>
      <w:r w:rsidR="003C3206">
        <w:rPr>
          <w:rFonts w:ascii="GHEA Grapalat" w:hAnsi="GHEA Grapalat"/>
          <w:b/>
          <w:bCs/>
          <w:i w:val="0"/>
          <w:sz w:val="24"/>
          <w:szCs w:val="24"/>
        </w:rPr>
        <w:t>Колёса</w:t>
      </w:r>
      <w:r w:rsidRPr="009044F1">
        <w:rPr>
          <w:rFonts w:ascii="GHEA Grapalat" w:hAnsi="GHEA Grapalat"/>
          <w:i w:val="0"/>
          <w:sz w:val="24"/>
          <w:szCs w:val="24"/>
        </w:rPr>
        <w:t xml:space="preserve">" (далее — также товар) для нужд </w:t>
      </w:r>
      <w:r w:rsidR="00435E88">
        <w:rPr>
          <w:rFonts w:ascii="GHEA Grapalat" w:hAnsi="GHEA Grapalat"/>
          <w:b/>
          <w:bCs/>
          <w:i w:val="0"/>
          <w:iCs/>
          <w:sz w:val="24"/>
          <w:szCs w:val="24"/>
          <w:lang w:val="hy-AM"/>
        </w:rPr>
        <w:t>“Коммунальная служба Ашоцк» СНКО</w:t>
      </w:r>
      <w:r w:rsidRPr="009044F1">
        <w:rPr>
          <w:rFonts w:ascii="GHEA Grapalat" w:hAnsi="GHEA Grapalat"/>
          <w:i w:val="0"/>
          <w:sz w:val="24"/>
          <w:szCs w:val="24"/>
        </w:rPr>
        <w:t xml:space="preserve">, которые сгруппированы в лоты </w:t>
      </w:r>
      <w:r w:rsidRPr="003B095D">
        <w:rPr>
          <w:rFonts w:ascii="GHEA Grapalat" w:hAnsi="GHEA Grapalat"/>
          <w:b/>
          <w:bCs/>
          <w:i w:val="0"/>
          <w:sz w:val="24"/>
          <w:szCs w:val="24"/>
        </w:rPr>
        <w:t>"</w:t>
      </w:r>
      <w:r w:rsidR="00D05561">
        <w:rPr>
          <w:rFonts w:ascii="GHEA Grapalat" w:hAnsi="GHEA Grapalat"/>
          <w:b/>
          <w:bCs/>
          <w:i w:val="0"/>
          <w:sz w:val="24"/>
          <w:szCs w:val="24"/>
          <w:lang w:val="hy-AM"/>
        </w:rPr>
        <w:t>2</w:t>
      </w:r>
      <w:r w:rsidRPr="003B095D">
        <w:rPr>
          <w:rFonts w:ascii="GHEA Grapalat" w:hAnsi="GHEA Grapalat"/>
          <w:b/>
          <w:bCs/>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14:paraId="05F32329" w14:textId="77777777" w:rsidTr="00AD432A">
        <w:trPr>
          <w:jc w:val="center"/>
        </w:trPr>
        <w:tc>
          <w:tcPr>
            <w:tcW w:w="2776" w:type="dxa"/>
            <w:gridSpan w:val="2"/>
            <w:vAlign w:val="center"/>
          </w:tcPr>
          <w:p w14:paraId="2F78E350"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4BB5510C"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14:paraId="1433B1EF" w14:textId="77777777" w:rsidTr="00AD432A">
        <w:trPr>
          <w:jc w:val="center"/>
        </w:trPr>
        <w:tc>
          <w:tcPr>
            <w:tcW w:w="1530" w:type="dxa"/>
            <w:vAlign w:val="center"/>
          </w:tcPr>
          <w:p w14:paraId="5B98A1A7" w14:textId="77777777"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14:paraId="097E61A2" w14:textId="77777777"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50742EC9" w14:textId="77777777"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7709BA" w:rsidRPr="009044F1" w14:paraId="6323126F" w14:textId="77777777" w:rsidTr="00DF7304">
        <w:trPr>
          <w:jc w:val="center"/>
        </w:trPr>
        <w:tc>
          <w:tcPr>
            <w:tcW w:w="1530" w:type="dxa"/>
            <w:vAlign w:val="center"/>
          </w:tcPr>
          <w:p w14:paraId="1E3DDA4B" w14:textId="2134A580" w:rsidR="007709BA" w:rsidRPr="00363001" w:rsidRDefault="007709BA" w:rsidP="00876ACE">
            <w:pPr>
              <w:rPr>
                <w:rFonts w:ascii="GHEA Grapalat" w:hAnsi="GHEA Grapalat"/>
                <w:iCs/>
                <w:sz w:val="22"/>
                <w:szCs w:val="22"/>
              </w:rPr>
            </w:pPr>
            <w:r w:rsidRPr="00363001">
              <w:rPr>
                <w:rFonts w:ascii="GHEA Grapalat" w:hAnsi="GHEA Grapalat"/>
                <w:iCs/>
                <w:sz w:val="22"/>
                <w:szCs w:val="22"/>
              </w:rPr>
              <w:t>1</w:t>
            </w:r>
          </w:p>
        </w:tc>
        <w:tc>
          <w:tcPr>
            <w:tcW w:w="1246" w:type="dxa"/>
            <w:vAlign w:val="bottom"/>
          </w:tcPr>
          <w:p w14:paraId="45EC3920" w14:textId="53892D24" w:rsidR="007709BA" w:rsidRPr="00091604" w:rsidRDefault="003D4601" w:rsidP="00876ACE">
            <w:pPr>
              <w:rPr>
                <w:rFonts w:ascii="GHEA Grapalat" w:hAnsi="GHEA Grapalat"/>
                <w:iCs/>
                <w:sz w:val="22"/>
                <w:szCs w:val="22"/>
                <w:lang w:val="en-US"/>
              </w:rPr>
            </w:pPr>
            <w:r>
              <w:rPr>
                <w:rFonts w:ascii="GHEA Grapalat" w:hAnsi="GHEA Grapalat"/>
                <w:lang w:val="hy-AM"/>
              </w:rPr>
              <w:t>1</w:t>
            </w:r>
            <w:r>
              <w:rPr>
                <w:rFonts w:ascii="Calibri" w:hAnsi="Calibri" w:cs="Calibri"/>
                <w:lang w:val="hy-AM"/>
              </w:rPr>
              <w:t> </w:t>
            </w:r>
            <w:r>
              <w:rPr>
                <w:rFonts w:ascii="GHEA Grapalat" w:hAnsi="GHEA Grapalat"/>
                <w:lang w:val="hy-AM"/>
              </w:rPr>
              <w:t>160 000</w:t>
            </w:r>
          </w:p>
        </w:tc>
        <w:tc>
          <w:tcPr>
            <w:tcW w:w="6458" w:type="dxa"/>
          </w:tcPr>
          <w:p w14:paraId="12585E37" w14:textId="13FCCC32" w:rsidR="007709BA" w:rsidRPr="003D4601" w:rsidRDefault="003D4601" w:rsidP="007709BA">
            <w:pPr>
              <w:rPr>
                <w:rFonts w:ascii="GHEA Grapalat" w:hAnsi="GHEA Grapalat"/>
                <w:iCs/>
                <w:sz w:val="20"/>
                <w:szCs w:val="20"/>
              </w:rPr>
            </w:pPr>
            <w:r w:rsidRPr="003D4601">
              <w:rPr>
                <w:rFonts w:ascii="GHEA Grapalat" w:hAnsi="GHEA Grapalat"/>
                <w:b/>
                <w:bCs/>
                <w:iCs/>
              </w:rPr>
              <w:t>Колёса</w:t>
            </w:r>
          </w:p>
        </w:tc>
      </w:tr>
    </w:tbl>
    <w:p w14:paraId="53871DD7" w14:textId="77777777" w:rsidR="006173D4" w:rsidRPr="00B453CD"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0190A211" w14:textId="77777777" w:rsidR="00096865" w:rsidRPr="009044F1" w:rsidRDefault="00096865" w:rsidP="00B46D58">
      <w:pPr>
        <w:widowControl w:val="0"/>
        <w:spacing w:after="160"/>
        <w:ind w:firstLine="567"/>
        <w:jc w:val="center"/>
        <w:rPr>
          <w:rFonts w:ascii="GHEA Grapalat" w:hAnsi="GHEA Grapalat" w:cs="Sylfaen"/>
          <w:i/>
        </w:rPr>
      </w:pPr>
    </w:p>
    <w:p w14:paraId="5BD6C6BF" w14:textId="77777777" w:rsidR="00363001" w:rsidRDefault="00363001" w:rsidP="00363001">
      <w:pPr>
        <w:widowControl w:val="0"/>
        <w:spacing w:after="160"/>
        <w:jc w:val="center"/>
        <w:rPr>
          <w:rFonts w:ascii="GHEA Grapalat" w:hAnsi="GHEA Grapalat"/>
          <w:b/>
        </w:rPr>
      </w:pPr>
      <w:r>
        <w:rPr>
          <w:rFonts w:ascii="GHEA Grapalat" w:hAnsi="GHEA Grapalat"/>
          <w:b/>
        </w:rPr>
        <w:t xml:space="preserve">2. ТРЕБОВАНИЯ К ПРАВУ УЧАСТНИКА НА УЧАСТИЕ, </w:t>
      </w:r>
      <w:r>
        <w:rPr>
          <w:rFonts w:ascii="GHEA Grapalat" w:hAnsi="GHEA Grapalat"/>
          <w:b/>
        </w:rPr>
        <w:br/>
        <w:t>ПОРЯДОК ИХ ОЦЕНКИ, УСЛОВИЯ ПРЕДСТАВЛЕНИЯ ОБЕСПЕЧЕНИЯ КВАЛИФИКАЦИИ В СЛУЧАЕ ПРИЗНАНИЯ ОТОБРАННЫМ  УЧАСТНИКОМ</w:t>
      </w:r>
      <w:r>
        <w:rPr>
          <w:rFonts w:ascii="GHEA Grapalat" w:hAnsi="GHEA Grapalat"/>
          <w:b/>
        </w:rPr>
        <w:br/>
      </w:r>
    </w:p>
    <w:p w14:paraId="59938772" w14:textId="77777777" w:rsidR="00363001" w:rsidRDefault="00363001" w:rsidP="00363001">
      <w:pPr>
        <w:widowControl w:val="0"/>
        <w:tabs>
          <w:tab w:val="left" w:pos="1134"/>
        </w:tabs>
        <w:spacing w:after="160"/>
        <w:ind w:firstLine="567"/>
        <w:jc w:val="both"/>
        <w:rPr>
          <w:rFonts w:ascii="GHEA Grapalat" w:hAnsi="GHEA Grapalat" w:cs="Arial Armenian"/>
        </w:rPr>
      </w:pPr>
      <w:r>
        <w:rPr>
          <w:rFonts w:ascii="GHEA Grapalat" w:hAnsi="GHEA Grapalat"/>
        </w:rPr>
        <w:t>2.1.</w:t>
      </w:r>
      <w:r>
        <w:rPr>
          <w:rFonts w:ascii="GHEA Grapalat" w:hAnsi="GHEA Grapalat"/>
        </w:rPr>
        <w:tab/>
        <w:t>В настоящей процедуре не имеют права участвовать лица:</w:t>
      </w:r>
    </w:p>
    <w:p w14:paraId="0BBFF623" w14:textId="77777777" w:rsidR="00363001" w:rsidRDefault="00363001" w:rsidP="00363001">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t xml:space="preserve">которые на день подачи заявки в судебном порядке признаны банкротом; </w:t>
      </w:r>
    </w:p>
    <w:p w14:paraId="5E524866" w14:textId="77777777" w:rsidR="00363001" w:rsidRDefault="00363001" w:rsidP="00363001">
      <w:pPr>
        <w:widowControl w:val="0"/>
        <w:tabs>
          <w:tab w:val="left" w:pos="1134"/>
        </w:tabs>
        <w:spacing w:after="160"/>
        <w:ind w:firstLine="567"/>
        <w:jc w:val="both"/>
        <w:rPr>
          <w:rFonts w:ascii="GHEA Grapalat" w:hAnsi="GHEA Grapalat"/>
        </w:rPr>
      </w:pPr>
      <w:r>
        <w:rPr>
          <w:rFonts w:ascii="GHEA Grapalat" w:hAnsi="GHEA Grapalat"/>
        </w:rPr>
        <w:t>3)</w:t>
      </w:r>
      <w:r>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Pr>
          <w:rFonts w:ascii="Courier New" w:hAnsi="Courier New" w:cs="Courier New"/>
          <w:lang w:val="en-US"/>
        </w:rPr>
        <w:t> </w:t>
      </w:r>
      <w:r>
        <w:rPr>
          <w:rFonts w:ascii="GHEA Grapalat" w:hAnsi="GHEA Grapalat"/>
        </w:rPr>
        <w:t xml:space="preserve">финансирование терроризма, эксплуатацию детей или преступление, включающее </w:t>
      </w:r>
      <w:proofErr w:type="spellStart"/>
      <w:r>
        <w:rPr>
          <w:rFonts w:ascii="GHEA Grapalat" w:hAnsi="GHEA Grapalat"/>
        </w:rPr>
        <w:t>трафикинг</w:t>
      </w:r>
      <w:proofErr w:type="spellEnd"/>
      <w:r>
        <w:rPr>
          <w:rFonts w:ascii="GHEA Grapalat" w:hAnsi="GHEA Grapalat"/>
        </w:rPr>
        <w:t xml:space="preserve"> людей, создание преступного сообщества или участие в</w:t>
      </w:r>
      <w:r>
        <w:rPr>
          <w:rFonts w:ascii="Courier New" w:hAnsi="Courier New" w:cs="Courier New"/>
          <w:lang w:val="en-US"/>
        </w:rPr>
        <w:t> </w:t>
      </w:r>
      <w:r>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15B046ED" w14:textId="77777777" w:rsidR="00363001" w:rsidRDefault="00363001" w:rsidP="00363001">
      <w:pPr>
        <w:widowControl w:val="0"/>
        <w:tabs>
          <w:tab w:val="left" w:pos="1134"/>
        </w:tabs>
        <w:spacing w:after="160"/>
        <w:ind w:firstLine="567"/>
        <w:jc w:val="both"/>
        <w:rPr>
          <w:rFonts w:ascii="GHEA Grapalat" w:hAnsi="GHEA Grapalat"/>
        </w:rPr>
      </w:pPr>
      <w:r>
        <w:rPr>
          <w:rFonts w:ascii="GHEA Grapalat" w:hAnsi="GHEA Grapalat"/>
        </w:rPr>
        <w:t>4)</w:t>
      </w:r>
      <w:r>
        <w:rPr>
          <w:rFonts w:ascii="GHEA Grapalat" w:hAnsi="GHEA Grapalat"/>
        </w:rPr>
        <w:tab/>
        <w:t xml:space="preserve">в отношении которых  административный акт, устанавливающий ответственность за </w:t>
      </w:r>
      <w:proofErr w:type="spellStart"/>
      <w:r>
        <w:rPr>
          <w:rFonts w:ascii="GHEA Grapalat" w:hAnsi="GHEA Grapalat"/>
        </w:rPr>
        <w:t>антиконкурентное</w:t>
      </w:r>
      <w:proofErr w:type="spellEnd"/>
      <w:r>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Pr>
          <w:rFonts w:ascii="GHEA Grapalat" w:hAnsi="GHEA Grapalat"/>
        </w:rPr>
        <w:t>необжалуемым</w:t>
      </w:r>
      <w:proofErr w:type="spellEnd"/>
      <w:r>
        <w:rPr>
          <w:rFonts w:ascii="GHEA Grapalat" w:hAnsi="GHEA Grapalat"/>
        </w:rPr>
        <w:t>, а в случае обжалования оставлен без изменений;</w:t>
      </w:r>
    </w:p>
    <w:p w14:paraId="269DABB8" w14:textId="77777777" w:rsidR="00363001" w:rsidRDefault="00363001" w:rsidP="00363001">
      <w:pPr>
        <w:widowControl w:val="0"/>
        <w:tabs>
          <w:tab w:val="left" w:pos="1134"/>
        </w:tabs>
        <w:spacing w:after="160"/>
        <w:ind w:firstLine="567"/>
        <w:jc w:val="both"/>
        <w:rPr>
          <w:rFonts w:ascii="GHEA Grapalat" w:hAnsi="GHEA Grapalat"/>
        </w:rPr>
      </w:pPr>
      <w:r>
        <w:rPr>
          <w:rFonts w:ascii="GHEA Grapalat" w:hAnsi="GHEA Grapalat"/>
        </w:rPr>
        <w:lastRenderedPageBreak/>
        <w:t>5)</w:t>
      </w:r>
      <w:r>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Pr>
          <w:rFonts w:ascii="GHEA Grapalat" w:hAnsi="GHEA Grapalat"/>
        </w:rPr>
        <w:t xml:space="preserve">закупках; </w:t>
      </w:r>
    </w:p>
    <w:p w14:paraId="09D17F79" w14:textId="77777777" w:rsidR="00363001" w:rsidRDefault="00363001" w:rsidP="00363001">
      <w:pPr>
        <w:widowControl w:val="0"/>
        <w:tabs>
          <w:tab w:val="left" w:pos="1134"/>
        </w:tabs>
        <w:spacing w:after="160"/>
        <w:ind w:firstLine="567"/>
        <w:jc w:val="both"/>
        <w:rPr>
          <w:rFonts w:ascii="GHEA Grapalat" w:hAnsi="GHEA Grapalat"/>
        </w:rPr>
      </w:pPr>
      <w:r>
        <w:rPr>
          <w:rFonts w:ascii="GHEA Grapalat" w:hAnsi="GHEA Grapalat"/>
        </w:rPr>
        <w:t>6)</w:t>
      </w:r>
      <w:r>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4513FF54" w14:textId="77777777" w:rsidR="00363001" w:rsidRDefault="00363001" w:rsidP="00363001">
      <w:pPr>
        <w:widowControl w:val="0"/>
        <w:tabs>
          <w:tab w:val="left" w:pos="1134"/>
        </w:tabs>
        <w:ind w:firstLine="567"/>
        <w:jc w:val="both"/>
        <w:rPr>
          <w:rFonts w:ascii="GHEA Grapalat" w:hAnsi="GHEA Grapalat"/>
        </w:rPr>
      </w:pPr>
      <w:r>
        <w:rPr>
          <w:rFonts w:ascii="GHEA Grapalat" w:hAnsi="GHEA Grapalat"/>
          <w:lang w:val="hy-AM"/>
        </w:rPr>
        <w:t>7</w:t>
      </w:r>
      <w:r>
        <w:rPr>
          <w:rFonts w:ascii="GHEA Grapalat" w:hAnsi="GHEA Grapalat"/>
        </w:rPr>
        <w:t>) которые на основании абзаца «е» подпункта 2 пункта 1 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2B37001A" w14:textId="77777777" w:rsidR="00363001" w:rsidRDefault="00363001" w:rsidP="00363001">
      <w:pPr>
        <w:widowControl w:val="0"/>
        <w:tabs>
          <w:tab w:val="left" w:pos="1134"/>
        </w:tabs>
        <w:spacing w:after="160"/>
        <w:ind w:firstLine="567"/>
        <w:jc w:val="both"/>
        <w:rPr>
          <w:rFonts w:ascii="GHEA Grapalat" w:hAnsi="GHEA Grapalat"/>
        </w:rPr>
      </w:pPr>
    </w:p>
    <w:p w14:paraId="780B9CF7" w14:textId="77777777" w:rsidR="00363001" w:rsidRDefault="00363001" w:rsidP="00363001">
      <w:pPr>
        <w:widowControl w:val="0"/>
        <w:tabs>
          <w:tab w:val="left" w:pos="1134"/>
        </w:tabs>
        <w:spacing w:after="160"/>
        <w:ind w:firstLine="567"/>
        <w:jc w:val="both"/>
        <w:rPr>
          <w:rFonts w:ascii="GHEA Grapalat" w:hAnsi="GHEA Grapalat"/>
        </w:rPr>
      </w:pPr>
      <w:r>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091A06C" w14:textId="77777777" w:rsidR="00363001" w:rsidRDefault="00363001" w:rsidP="00363001">
      <w:pPr>
        <w:widowControl w:val="0"/>
        <w:tabs>
          <w:tab w:val="left" w:pos="1134"/>
        </w:tabs>
        <w:ind w:firstLine="567"/>
        <w:rPr>
          <w:rFonts w:ascii="GHEA Grapalat" w:hAnsi="GHEA Grapalat"/>
        </w:rPr>
      </w:pPr>
      <w:r>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1DC43045" w14:textId="77777777" w:rsidR="00363001" w:rsidRDefault="00363001" w:rsidP="00363001">
      <w:pPr>
        <w:pStyle w:val="aff"/>
        <w:widowControl w:val="0"/>
        <w:numPr>
          <w:ilvl w:val="0"/>
          <w:numId w:val="34"/>
        </w:numPr>
        <w:tabs>
          <w:tab w:val="left" w:pos="1134"/>
        </w:tabs>
        <w:ind w:left="426"/>
        <w:contextualSpacing/>
        <w:jc w:val="both"/>
        <w:rPr>
          <w:rFonts w:ascii="GHEA Grapalat" w:hAnsi="GHEA Grapalat"/>
        </w:rPr>
      </w:pPr>
      <w:r>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A7C833D" w14:textId="77777777" w:rsidR="00363001" w:rsidRDefault="00363001" w:rsidP="00363001">
      <w:pPr>
        <w:pStyle w:val="aff"/>
        <w:widowControl w:val="0"/>
        <w:numPr>
          <w:ilvl w:val="0"/>
          <w:numId w:val="34"/>
        </w:numPr>
        <w:tabs>
          <w:tab w:val="left" w:pos="1134"/>
        </w:tabs>
        <w:ind w:left="426" w:hanging="284"/>
        <w:contextualSpacing/>
        <w:jc w:val="both"/>
        <w:rPr>
          <w:rFonts w:ascii="GHEA Grapalat" w:hAnsi="GHEA Grapalat"/>
        </w:rPr>
      </w:pPr>
      <w:r>
        <w:rPr>
          <w:rFonts w:ascii="GHEA Grapalat" w:hAnsi="GHEA Grapalat"/>
        </w:rPr>
        <w:t>в качестве отобранного участника отказался или лишился  права заключения договора.</w:t>
      </w:r>
    </w:p>
    <w:p w14:paraId="65C3692A" w14:textId="77777777" w:rsidR="00363001" w:rsidRDefault="00363001" w:rsidP="00363001">
      <w:pPr>
        <w:widowControl w:val="0"/>
        <w:tabs>
          <w:tab w:val="left" w:pos="1134"/>
        </w:tabs>
        <w:spacing w:after="160"/>
        <w:ind w:firstLine="567"/>
        <w:jc w:val="both"/>
        <w:rPr>
          <w:rFonts w:ascii="GHEA Grapalat" w:hAnsi="GHEA Grapalat" w:cs="Sylfaen"/>
        </w:rPr>
      </w:pPr>
    </w:p>
    <w:p w14:paraId="14A65E55" w14:textId="77777777" w:rsidR="00363001" w:rsidRDefault="00363001" w:rsidP="00363001">
      <w:pPr>
        <w:widowControl w:val="0"/>
        <w:tabs>
          <w:tab w:val="left" w:pos="1134"/>
        </w:tabs>
        <w:spacing w:after="160"/>
        <w:ind w:firstLine="567"/>
        <w:jc w:val="both"/>
        <w:rPr>
          <w:rFonts w:ascii="GHEA Grapalat" w:hAnsi="GHEA Grapalat" w:cs="Sylfaen"/>
        </w:rPr>
      </w:pPr>
      <w:r>
        <w:rPr>
          <w:rFonts w:ascii="GHEA Grapalat" w:hAnsi="GHEA Grapalat"/>
        </w:rPr>
        <w:t>2.2.</w:t>
      </w:r>
      <w:r>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D7D8FD6" w14:textId="77777777" w:rsidR="00363001" w:rsidRDefault="00363001" w:rsidP="00363001">
      <w:pPr>
        <w:widowControl w:val="0"/>
        <w:tabs>
          <w:tab w:val="left" w:pos="1134"/>
        </w:tabs>
        <w:ind w:firstLine="567"/>
        <w:jc w:val="both"/>
        <w:rPr>
          <w:rFonts w:ascii="GHEA Grapalat" w:hAnsi="GHEA Grapalat"/>
        </w:rPr>
      </w:pPr>
      <w:r>
        <w:rPr>
          <w:rFonts w:ascii="GHEA Grapalat" w:hAnsi="GHEA Grapalat"/>
        </w:rPr>
        <w:t>2.3.</w:t>
      </w:r>
      <w:r>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в период его нахождения автоматически приводит к ограничению права аффилированных с ним лиц на участие в процессе закупок.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w:t>
      </w:r>
      <w:r>
        <w:rPr>
          <w:rFonts w:ascii="GHEA Grapalat" w:hAnsi="GHEA Grapalat"/>
        </w:rPr>
        <w:lastRenderedPageBreak/>
        <w:t>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503DDFB" w14:textId="77777777" w:rsidR="00363001" w:rsidRDefault="00363001" w:rsidP="00363001">
      <w:pPr>
        <w:pStyle w:val="af4"/>
        <w:widowControl w:val="0"/>
        <w:tabs>
          <w:tab w:val="left" w:pos="1134"/>
        </w:tabs>
        <w:spacing w:before="0" w:beforeAutospacing="0" w:after="160" w:afterAutospacing="0"/>
        <w:ind w:firstLine="567"/>
        <w:jc w:val="both"/>
        <w:rPr>
          <w:rFonts w:ascii="GHEA Grapalat" w:hAnsi="GHEA Grapalat"/>
        </w:rPr>
      </w:pPr>
      <w:r>
        <w:rPr>
          <w:rFonts w:ascii="GHEA Grapalat" w:hAnsi="GHEA Grapalat"/>
        </w:rPr>
        <w:t>По смыслу пункта 119 Порядка:</w:t>
      </w:r>
    </w:p>
    <w:p w14:paraId="6067CCD5" w14:textId="77777777" w:rsidR="00363001" w:rsidRDefault="00363001" w:rsidP="00363001">
      <w:pPr>
        <w:pStyle w:val="af4"/>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rPr>
        <w:t>1)</w:t>
      </w:r>
      <w:r>
        <w:rPr>
          <w:rFonts w:ascii="GHEA Grapalat" w:hAnsi="GHEA Grapalat"/>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Pr>
          <w:rFonts w:ascii="GHEA Grapalat" w:hAnsi="GHEA Grapalat"/>
          <w:color w:val="000000"/>
        </w:rPr>
        <w:t xml:space="preserve"> </w:t>
      </w:r>
    </w:p>
    <w:p w14:paraId="092A01BE" w14:textId="77777777" w:rsidR="00363001" w:rsidRDefault="00363001" w:rsidP="00363001">
      <w:pPr>
        <w:pStyle w:val="af4"/>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2)</w:t>
      </w:r>
      <w:r>
        <w:rPr>
          <w:rFonts w:ascii="GHEA Grapalat" w:hAnsi="GHEA Grapalat"/>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B917AE4" w14:textId="77777777" w:rsidR="00363001" w:rsidRDefault="00363001" w:rsidP="00363001">
      <w:pPr>
        <w:pStyle w:val="af4"/>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а.</w:t>
      </w:r>
      <w:r>
        <w:rPr>
          <w:rFonts w:ascii="GHEA Grapalat" w:hAnsi="GHEA Grapalat"/>
          <w:color w:val="000000"/>
        </w:rPr>
        <w:tab/>
        <w:t>участником, распоряжающимся более чем десятью процентами акций данного юридического лица;</w:t>
      </w:r>
    </w:p>
    <w:p w14:paraId="07243E65" w14:textId="77777777" w:rsidR="00363001" w:rsidRDefault="00363001" w:rsidP="00363001">
      <w:pPr>
        <w:pStyle w:val="af4"/>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б.</w:t>
      </w:r>
      <w:r>
        <w:rPr>
          <w:rFonts w:ascii="GHEA Grapalat" w:hAnsi="GHEA Grapalat"/>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147A59B3" w14:textId="77777777" w:rsidR="00363001" w:rsidRDefault="00363001" w:rsidP="00363001">
      <w:pPr>
        <w:pStyle w:val="af4"/>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в.</w:t>
      </w:r>
      <w:r>
        <w:rPr>
          <w:rFonts w:ascii="GHEA Grapalat" w:hAnsi="GHEA Grapalat"/>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4CFD390" w14:textId="77777777" w:rsidR="00363001" w:rsidRDefault="00363001" w:rsidP="00363001">
      <w:pPr>
        <w:pStyle w:val="af4"/>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г.</w:t>
      </w:r>
      <w:r>
        <w:rPr>
          <w:rFonts w:ascii="GHEA Grapalat" w:hAnsi="GHEA Grapalat"/>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3F4033F" w14:textId="77777777" w:rsidR="00363001" w:rsidRDefault="00363001" w:rsidP="00363001">
      <w:pPr>
        <w:pStyle w:val="af4"/>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rPr>
        <w:t>3)</w:t>
      </w:r>
      <w:r>
        <w:rPr>
          <w:rFonts w:ascii="GHEA Grapalat" w:hAnsi="GHEA Grapalat"/>
        </w:rPr>
        <w:tab/>
        <w:t>участники, не имеющие статуса физического лица, считаются взаимосвязанными, если:</w:t>
      </w:r>
    </w:p>
    <w:p w14:paraId="632D49BF" w14:textId="77777777" w:rsidR="00363001" w:rsidRDefault="00363001" w:rsidP="00363001">
      <w:pPr>
        <w:pStyle w:val="af4"/>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а.</w:t>
      </w:r>
      <w:r>
        <w:rPr>
          <w:rFonts w:ascii="GHEA Grapalat" w:hAnsi="GHEA Grapalat"/>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Pr>
          <w:rFonts w:ascii="GHEA Grapalat" w:hAnsi="GHEA Grapalat"/>
          <w:color w:val="000000"/>
        </w:rPr>
        <w:t>лица;</w:t>
      </w:r>
    </w:p>
    <w:p w14:paraId="5B7317A0" w14:textId="77777777" w:rsidR="00363001" w:rsidRDefault="00363001" w:rsidP="00363001">
      <w:pPr>
        <w:pStyle w:val="af4"/>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б.</w:t>
      </w:r>
      <w:r>
        <w:rPr>
          <w:rFonts w:ascii="GHEA Grapalat" w:hAnsi="GHEA Grapalat"/>
          <w:color w:val="00000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95E3CE6" w14:textId="77777777" w:rsidR="00363001" w:rsidRDefault="00363001" w:rsidP="00363001">
      <w:pPr>
        <w:pStyle w:val="af4"/>
        <w:widowControl w:val="0"/>
        <w:tabs>
          <w:tab w:val="left" w:pos="1134"/>
        </w:tabs>
        <w:spacing w:before="0" w:beforeAutospacing="0" w:after="160" w:afterAutospacing="0"/>
        <w:ind w:firstLine="567"/>
        <w:jc w:val="both"/>
        <w:rPr>
          <w:rFonts w:ascii="GHEA Grapalat" w:hAnsi="GHEA Grapalat"/>
        </w:rPr>
      </w:pPr>
      <w:r>
        <w:rPr>
          <w:rFonts w:ascii="GHEA Grapalat" w:hAnsi="GHEA Grapalat"/>
          <w:color w:val="000000"/>
        </w:rPr>
        <w:lastRenderedPageBreak/>
        <w:t>в.</w:t>
      </w:r>
      <w:r>
        <w:rPr>
          <w:rFonts w:ascii="GHEA Grapalat" w:hAnsi="GHEA Grapalat"/>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F533359" w14:textId="77777777" w:rsidR="00363001" w:rsidRDefault="00363001" w:rsidP="00363001">
      <w:pPr>
        <w:pStyle w:val="af4"/>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г.</w:t>
      </w:r>
      <w:r>
        <w:rPr>
          <w:rFonts w:ascii="GHEA Grapalat" w:hAnsi="GHEA Grapalat"/>
          <w:color w:val="000000"/>
        </w:rPr>
        <w:tab/>
        <w:t>они действовали или действуют согласованно, исходя из общих экономических интересов.</w:t>
      </w:r>
    </w:p>
    <w:p w14:paraId="15E5B779" w14:textId="77777777" w:rsidR="00363001" w:rsidRDefault="00363001" w:rsidP="00363001">
      <w:pPr>
        <w:widowControl w:val="0"/>
        <w:tabs>
          <w:tab w:val="left" w:pos="1134"/>
        </w:tabs>
        <w:spacing w:after="160"/>
        <w:ind w:firstLine="567"/>
        <w:jc w:val="both"/>
        <w:rPr>
          <w:rFonts w:ascii="GHEA Grapalat" w:hAnsi="GHEA Grapalat"/>
          <w:color w:val="000000"/>
        </w:rPr>
      </w:pPr>
      <w:r>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внуки,</w:t>
      </w:r>
      <w:ins w:id="0" w:author="Vardan" w:date="2022-10-29T23:46:00Z">
        <w:r>
          <w:rPr>
            <w:rFonts w:ascii="GHEA Grapalat" w:hAnsi="GHEA Grapalat"/>
            <w:color w:val="000000"/>
          </w:rPr>
          <w:t xml:space="preserve"> </w:t>
        </w:r>
      </w:ins>
      <w:r>
        <w:rPr>
          <w:rFonts w:ascii="GHEA Grapalat" w:hAnsi="GHEA Grapalat"/>
          <w:color w:val="000000"/>
        </w:rPr>
        <w:t>супруг сестры или супруга брата и их дети.</w:t>
      </w:r>
    </w:p>
    <w:p w14:paraId="28BC6424" w14:textId="77777777" w:rsidR="00363001" w:rsidRDefault="00363001" w:rsidP="00363001">
      <w:pPr>
        <w:widowControl w:val="0"/>
        <w:tabs>
          <w:tab w:val="left" w:pos="1134"/>
        </w:tabs>
        <w:spacing w:after="160"/>
        <w:ind w:firstLine="567"/>
        <w:jc w:val="both"/>
        <w:rPr>
          <w:rFonts w:ascii="GHEA Grapalat" w:hAnsi="GHEA Grapalat" w:cs="Arial Armenian"/>
        </w:rPr>
      </w:pPr>
      <w:r>
        <w:rPr>
          <w:rFonts w:ascii="GHEA Grapalat" w:hAnsi="GHEA Grapalat"/>
        </w:rPr>
        <w:t>2.4.</w:t>
      </w:r>
      <w:r>
        <w:rPr>
          <w:rFonts w:ascii="GHEA Grapalat" w:hAnsi="GHEA Grapalat"/>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r>
        <w:rPr>
          <w:rFonts w:ascii="GHEA Grapalat" w:hAnsi="GHEA Grapalat"/>
          <w:lang w:val="hy-AM"/>
        </w:rPr>
        <w:t>.</w:t>
      </w:r>
      <w:r>
        <w:rPr>
          <w:lang w:val="hy-AM"/>
        </w:rPr>
        <w:t xml:space="preserve"> </w:t>
      </w:r>
      <w:r>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Pr>
          <w:rFonts w:ascii="GHEA Grapalat" w:hAnsi="GHEA Grapalat"/>
        </w:rPr>
        <w:t>Moodys</w:t>
      </w:r>
      <w:proofErr w:type="spellEnd"/>
      <w:r>
        <w:rPr>
          <w:rFonts w:ascii="GHEA Grapalat" w:hAnsi="GHEA Grapalat"/>
        </w:rPr>
        <w:t xml:space="preserve">, Standard &amp; </w:t>
      </w:r>
      <w:proofErr w:type="spellStart"/>
      <w:r>
        <w:rPr>
          <w:rFonts w:ascii="GHEA Grapalat" w:hAnsi="GHEA Grapalat"/>
        </w:rPr>
        <w:t>Poor's</w:t>
      </w:r>
      <w:proofErr w:type="spellEnd"/>
      <w:r>
        <w:rPr>
          <w:rFonts w:ascii="GHEA Grapalat" w:hAnsi="GHEA Grapalat"/>
        </w:rPr>
        <w:t>) как минимум в размере суверенного рейтинга Республики Армения.</w:t>
      </w:r>
    </w:p>
    <w:p w14:paraId="5E5A81FB" w14:textId="77777777" w:rsidR="00363001" w:rsidRDefault="00363001" w:rsidP="0036300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2.5.</w:t>
      </w:r>
      <w:r>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Pr>
          <w:rFonts w:ascii="GHEA Grapalat" w:hAnsi="GHEA Grapalat"/>
        </w:rPr>
        <w:t>(на о</w:t>
      </w:r>
      <w:r>
        <w:rPr>
          <w:rFonts w:ascii="GHEA Grapalat" w:hAnsi="GHEA Grapalat"/>
          <w:sz w:val="24"/>
          <w:szCs w:val="24"/>
        </w:rPr>
        <w:t>дин и тот же</w:t>
      </w:r>
      <w:r>
        <w:rPr>
          <w:rFonts w:ascii="GHEA Grapalat" w:hAnsi="GHEA Grapalat"/>
        </w:rPr>
        <w:t xml:space="preserve"> лот)</w:t>
      </w:r>
      <w:r>
        <w:rPr>
          <w:rFonts w:ascii="GHEA Grapalat" w:hAnsi="GHEA Grapalat"/>
          <w:sz w:val="24"/>
          <w:szCs w:val="24"/>
        </w:rPr>
        <w:t xml:space="preserve">. </w:t>
      </w:r>
    </w:p>
    <w:p w14:paraId="51397045" w14:textId="77777777" w:rsidR="00363001" w:rsidRDefault="00363001" w:rsidP="00363001">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2.6.</w:t>
      </w:r>
      <w:r>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14:paraId="2394EB19" w14:textId="77777777" w:rsidR="00363001" w:rsidRDefault="00363001" w:rsidP="00363001">
      <w:pPr>
        <w:pStyle w:val="23"/>
        <w:widowControl w:val="0"/>
        <w:spacing w:after="160" w:line="240" w:lineRule="auto"/>
        <w:rPr>
          <w:rFonts w:ascii="GHEA Grapalat" w:hAnsi="GHEA Grapalat" w:cs="Sylfaen"/>
          <w:sz w:val="24"/>
          <w:szCs w:val="24"/>
        </w:rPr>
      </w:pPr>
      <w:r>
        <w:rPr>
          <w:rFonts w:ascii="GHEA Grapalat" w:hAnsi="GHEA Grapalat"/>
          <w:sz w:val="24"/>
          <w:szCs w:val="24"/>
        </w:rPr>
        <w:t>В подобном случае:</w:t>
      </w:r>
    </w:p>
    <w:p w14:paraId="230BE45E" w14:textId="77777777" w:rsidR="00363001" w:rsidRDefault="00363001" w:rsidP="00363001">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Pr>
          <w:rFonts w:ascii="GHEA Grapalat" w:hAnsi="GHEA Grapalat"/>
          <w:sz w:val="24"/>
          <w:szCs w:val="24"/>
        </w:rPr>
        <w:tab/>
        <w:t xml:space="preserve">ни одна из сторон договора о совместной деятельности не может подать отдельную заявку на одну и ту же процедуру </w:t>
      </w:r>
      <w:r>
        <w:rPr>
          <w:rFonts w:ascii="GHEA Grapalat" w:hAnsi="GHEA Grapalat"/>
        </w:rPr>
        <w:t>(на о</w:t>
      </w:r>
      <w:r>
        <w:rPr>
          <w:rFonts w:ascii="GHEA Grapalat" w:hAnsi="GHEA Grapalat"/>
          <w:sz w:val="24"/>
          <w:szCs w:val="24"/>
        </w:rPr>
        <w:t>дин и тот же</w:t>
      </w:r>
      <w:r>
        <w:rPr>
          <w:rFonts w:ascii="GHEA Grapalat" w:hAnsi="GHEA Grapalat"/>
        </w:rPr>
        <w:t xml:space="preserve"> лот)</w:t>
      </w:r>
      <w:r>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A44AC2A" w14:textId="77777777" w:rsidR="00363001" w:rsidRDefault="00363001" w:rsidP="00363001">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578D7BB5" w14:textId="77777777" w:rsidR="00363001" w:rsidRDefault="00363001" w:rsidP="00363001">
      <w:pPr>
        <w:widowControl w:val="0"/>
        <w:spacing w:after="160"/>
        <w:jc w:val="center"/>
        <w:rPr>
          <w:rFonts w:ascii="GHEA Grapalat" w:hAnsi="GHEA Grapalat" w:cs="Arial"/>
          <w:b/>
        </w:rPr>
      </w:pPr>
      <w:r>
        <w:rPr>
          <w:rFonts w:ascii="GHEA Grapalat" w:hAnsi="GHEA Grapalat"/>
          <w:b/>
        </w:rPr>
        <w:t xml:space="preserve">3. РАЗЪЯСНЕНИЕ ПРИГЛАШЕНИЯ </w:t>
      </w:r>
      <w:r>
        <w:rPr>
          <w:rFonts w:ascii="GHEA Grapalat" w:hAnsi="GHEA Grapalat"/>
          <w:b/>
        </w:rPr>
        <w:br/>
        <w:t xml:space="preserve">И ПОРЯДОК ВНЕСЕНИЯ ИЗМЕНЕНИЯ В ПРИГЛАШЕНИЕ </w:t>
      </w:r>
    </w:p>
    <w:p w14:paraId="69CFAE49" w14:textId="77777777" w:rsidR="00363001" w:rsidRDefault="00363001" w:rsidP="00363001">
      <w:pPr>
        <w:widowControl w:val="0"/>
        <w:tabs>
          <w:tab w:val="left" w:pos="1134"/>
        </w:tabs>
        <w:spacing w:after="160"/>
        <w:ind w:firstLine="567"/>
        <w:jc w:val="both"/>
        <w:rPr>
          <w:rFonts w:ascii="GHEA Grapalat" w:hAnsi="GHEA Grapalat"/>
        </w:rPr>
      </w:pPr>
      <w:r>
        <w:rPr>
          <w:rFonts w:ascii="GHEA Grapalat" w:hAnsi="GHEA Grapalat"/>
        </w:rPr>
        <w:t>3.1.</w:t>
      </w:r>
      <w:r>
        <w:rPr>
          <w:rFonts w:ascii="GHEA Grapalat" w:hAnsi="GHEA Grapalat"/>
        </w:rPr>
        <w:tab/>
        <w:t>Согласно статье 29 Закона участник вправе требовать от заказчика разъяснения приглашения.</w:t>
      </w:r>
    </w:p>
    <w:p w14:paraId="5F5E170F" w14:textId="77777777" w:rsidR="00363001" w:rsidRDefault="00363001" w:rsidP="00363001">
      <w:pPr>
        <w:widowControl w:val="0"/>
        <w:autoSpaceDE w:val="0"/>
        <w:autoSpaceDN w:val="0"/>
        <w:adjustRightInd w:val="0"/>
        <w:spacing w:after="160"/>
        <w:ind w:firstLine="567"/>
        <w:jc w:val="both"/>
        <w:rPr>
          <w:rFonts w:ascii="GHEA Grapalat" w:hAnsi="GHEA Grapalat"/>
        </w:rPr>
      </w:pPr>
      <w:r>
        <w:rPr>
          <w:rFonts w:ascii="GHEA Grapalat" w:hAnsi="GHEA Grapalat"/>
        </w:rPr>
        <w:lastRenderedPageBreak/>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2"/>
        <w:t>5</w:t>
      </w:r>
      <w:r>
        <w:rPr>
          <w:rFonts w:ascii="GHEA Grapalat" w:hAnsi="GHEA Grapalat"/>
        </w:rPr>
        <w:t xml:space="preserve">. </w:t>
      </w:r>
    </w:p>
    <w:p w14:paraId="37A793E9" w14:textId="77777777" w:rsidR="00363001" w:rsidRDefault="00363001" w:rsidP="00363001">
      <w:pPr>
        <w:widowControl w:val="0"/>
        <w:tabs>
          <w:tab w:val="left" w:pos="1134"/>
        </w:tabs>
        <w:spacing w:after="160"/>
        <w:ind w:firstLine="567"/>
        <w:jc w:val="both"/>
        <w:rPr>
          <w:rFonts w:ascii="GHEA Grapalat" w:hAnsi="GHEA Grapalat"/>
        </w:rPr>
      </w:pPr>
      <w:r>
        <w:rPr>
          <w:rFonts w:ascii="GHEA Grapalat" w:hAnsi="GHEA Grapalat"/>
        </w:rPr>
        <w:t>3.2.</w:t>
      </w:r>
      <w:r>
        <w:rPr>
          <w:rFonts w:ascii="GHEA Grapalat" w:hAnsi="GHEA Grapalat"/>
        </w:rPr>
        <w:tab/>
        <w:t>В день предоставления разъяснения объявление о запросе и о</w:t>
      </w:r>
      <w:r>
        <w:rPr>
          <w:rFonts w:ascii="Courier New" w:hAnsi="Courier New" w:cs="Courier New"/>
          <w:lang w:val="en-US"/>
        </w:rPr>
        <w:t> </w:t>
      </w:r>
      <w:r>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32E215FB" w14:textId="77777777" w:rsidR="00363001" w:rsidRDefault="00363001" w:rsidP="00363001">
      <w:pPr>
        <w:widowControl w:val="0"/>
        <w:tabs>
          <w:tab w:val="left" w:pos="1134"/>
        </w:tabs>
        <w:autoSpaceDE w:val="0"/>
        <w:autoSpaceDN w:val="0"/>
        <w:adjustRightInd w:val="0"/>
        <w:spacing w:after="160"/>
        <w:ind w:firstLine="567"/>
        <w:jc w:val="both"/>
        <w:rPr>
          <w:rFonts w:ascii="GHEA Grapalat" w:hAnsi="GHEA Grapalat"/>
        </w:rPr>
      </w:pPr>
      <w:r>
        <w:rPr>
          <w:rFonts w:ascii="GHEA Grapalat" w:hAnsi="GHEA Grapalat"/>
        </w:rPr>
        <w:t>3.3.</w:t>
      </w:r>
      <w:r>
        <w:rPr>
          <w:rFonts w:ascii="GHEA Grapalat" w:hAnsi="GHEA Grapalat"/>
        </w:rPr>
        <w:tab/>
        <w:t>Разъяснения не предоставляется, если запрос представлен с</w:t>
      </w:r>
      <w:r>
        <w:rPr>
          <w:rFonts w:ascii="Calibri" w:hAnsi="Calibri" w:cs="Calibri"/>
        </w:rPr>
        <w:t> </w:t>
      </w:r>
      <w:r>
        <w:rPr>
          <w:rFonts w:ascii="GHEA Grapalat" w:hAnsi="GHEA Grapalat" w:cs="GHEA Grapalat"/>
        </w:rPr>
        <w:t>нарушением</w:t>
      </w:r>
      <w:r>
        <w:rPr>
          <w:rFonts w:ascii="GHEA Grapalat" w:hAnsi="GHEA Grapalat"/>
        </w:rPr>
        <w:t xml:space="preserve"> </w:t>
      </w:r>
      <w:r>
        <w:rPr>
          <w:rFonts w:ascii="GHEA Grapalat" w:hAnsi="GHEA Grapalat" w:cs="GHEA Grapalat"/>
        </w:rPr>
        <w:t>установленного</w:t>
      </w:r>
      <w:r>
        <w:rPr>
          <w:rFonts w:ascii="GHEA Grapalat" w:hAnsi="GHEA Grapalat"/>
        </w:rPr>
        <w:t xml:space="preserve"> </w:t>
      </w:r>
      <w:r>
        <w:rPr>
          <w:rFonts w:ascii="GHEA Grapalat" w:hAnsi="GHEA Grapalat" w:cs="GHEA Grapalat"/>
        </w:rPr>
        <w:t>настоящим</w:t>
      </w:r>
      <w:r>
        <w:rPr>
          <w:rFonts w:ascii="GHEA Grapalat" w:hAnsi="GHEA Grapalat"/>
        </w:rPr>
        <w:t xml:space="preserve"> </w:t>
      </w:r>
      <w:r>
        <w:rPr>
          <w:rFonts w:ascii="GHEA Grapalat" w:hAnsi="GHEA Grapalat" w:cs="GHEA Grapalat"/>
        </w:rPr>
        <w:t>разделом</w:t>
      </w:r>
      <w:r>
        <w:rPr>
          <w:rFonts w:ascii="GHEA Grapalat" w:hAnsi="GHEA Grapalat"/>
        </w:rPr>
        <w:t xml:space="preserve"> </w:t>
      </w:r>
      <w:r>
        <w:rPr>
          <w:rFonts w:ascii="GHEA Grapalat" w:hAnsi="GHEA Grapalat" w:cs="GHEA Grapalat"/>
        </w:rPr>
        <w:t>срока</w:t>
      </w:r>
      <w:r>
        <w:rPr>
          <w:rFonts w:ascii="GHEA Grapalat" w:hAnsi="GHEA Grapalat"/>
        </w:rPr>
        <w:t xml:space="preserve">, </w:t>
      </w:r>
      <w:r>
        <w:rPr>
          <w:rFonts w:ascii="GHEA Grapalat" w:hAnsi="GHEA Grapalat" w:cs="GHEA Grapalat"/>
        </w:rPr>
        <w:t>а</w:t>
      </w:r>
      <w:r>
        <w:rPr>
          <w:rFonts w:ascii="GHEA Grapalat" w:hAnsi="GHEA Grapalat"/>
        </w:rPr>
        <w:t xml:space="preserve"> </w:t>
      </w:r>
      <w:r>
        <w:rPr>
          <w:rFonts w:ascii="GHEA Grapalat" w:hAnsi="GHEA Grapalat" w:cs="GHEA Grapalat"/>
        </w:rPr>
        <w:t>также</w:t>
      </w:r>
      <w:r>
        <w:rPr>
          <w:rFonts w:ascii="GHEA Grapalat" w:hAnsi="GHEA Grapalat"/>
        </w:rPr>
        <w:t xml:space="preserve"> </w:t>
      </w:r>
      <w:r>
        <w:rPr>
          <w:rFonts w:ascii="GHEA Grapalat" w:hAnsi="GHEA Grapalat" w:cs="GHEA Grapalat"/>
        </w:rPr>
        <w:t>в</w:t>
      </w:r>
      <w:r>
        <w:rPr>
          <w:rFonts w:ascii="GHEA Grapalat" w:hAnsi="GHEA Grapalat"/>
        </w:rPr>
        <w:t xml:space="preserve"> </w:t>
      </w:r>
      <w:r>
        <w:rPr>
          <w:rFonts w:ascii="GHEA Grapalat" w:hAnsi="GHEA Grapalat" w:cs="GHEA Grapalat"/>
        </w:rPr>
        <w:t>случае</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выходит</w:t>
      </w:r>
      <w:r>
        <w:rPr>
          <w:rFonts w:ascii="GHEA Grapalat" w:hAnsi="GHEA Grapalat"/>
        </w:rPr>
        <w:t xml:space="preserve"> </w:t>
      </w:r>
      <w:r>
        <w:rPr>
          <w:rFonts w:ascii="GHEA Grapalat" w:hAnsi="GHEA Grapalat" w:cs="GHEA Grapalat"/>
        </w:rPr>
        <w:t>за</w:t>
      </w:r>
      <w:r>
        <w:rPr>
          <w:rFonts w:ascii="GHEA Grapalat" w:hAnsi="GHEA Grapalat"/>
        </w:rPr>
        <w:t xml:space="preserve"> </w:t>
      </w:r>
      <w:r>
        <w:rPr>
          <w:rFonts w:ascii="GHEA Grapalat" w:hAnsi="GHEA Grapalat" w:cs="GHEA Grapalat"/>
        </w:rPr>
        <w:t>рамки</w:t>
      </w:r>
      <w:r>
        <w:rPr>
          <w:rFonts w:ascii="GHEA Grapalat" w:hAnsi="GHEA Grapalat"/>
        </w:rPr>
        <w:t xml:space="preserve"> </w:t>
      </w:r>
      <w:r>
        <w:rPr>
          <w:rFonts w:ascii="GHEA Grapalat" w:hAnsi="GHEA Grapalat" w:cs="GHEA Grapalat"/>
        </w:rPr>
        <w:t>содержания</w:t>
      </w:r>
      <w:r>
        <w:rPr>
          <w:rFonts w:ascii="GHEA Grapalat" w:hAnsi="GHEA Grapalat"/>
        </w:rPr>
        <w:t xml:space="preserve"> </w:t>
      </w:r>
      <w:r>
        <w:rPr>
          <w:rFonts w:ascii="GHEA Grapalat" w:hAnsi="GHEA Grapalat" w:cs="GHEA Grapalat"/>
        </w:rPr>
        <w:t>настоящего</w:t>
      </w:r>
      <w:r>
        <w:rPr>
          <w:rFonts w:ascii="GHEA Grapalat" w:hAnsi="GHEA Grapalat"/>
        </w:rPr>
        <w:t xml:space="preserve"> </w:t>
      </w:r>
      <w:r>
        <w:rPr>
          <w:rFonts w:ascii="GHEA Grapalat" w:hAnsi="GHEA Grapalat" w:cs="GHEA Grapalat"/>
        </w:rPr>
        <w:t>Приглашения</w:t>
      </w:r>
      <w:r>
        <w:rPr>
          <w:rFonts w:ascii="GHEA Grapalat" w:hAnsi="GHEA Grapalat"/>
        </w:rPr>
        <w:t xml:space="preserve">, </w:t>
      </w:r>
      <w:r>
        <w:rPr>
          <w:rFonts w:ascii="GHEA Grapalat" w:hAnsi="GHEA Grapalat" w:cs="GHEA Grapalat"/>
        </w:rPr>
        <w:t>или</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касается</w:t>
      </w:r>
      <w:r>
        <w:rPr>
          <w:rFonts w:ascii="GHEA Grapalat" w:hAnsi="GHEA Grapalat"/>
        </w:rPr>
        <w:t xml:space="preserve"> </w:t>
      </w:r>
      <w:r>
        <w:rPr>
          <w:rFonts w:ascii="GHEA Grapalat" w:hAnsi="GHEA Grapalat" w:cs="GHEA Grapalat"/>
        </w:rPr>
        <w:t>соответствия</w:t>
      </w:r>
      <w:r>
        <w:rPr>
          <w:rFonts w:ascii="GHEA Grapalat" w:hAnsi="GHEA Grapalat"/>
        </w:rPr>
        <w:t xml:space="preserve"> </w:t>
      </w:r>
      <w:r>
        <w:rPr>
          <w:rFonts w:ascii="GHEA Grapalat" w:hAnsi="GHEA Grapalat" w:cs="GHEA Grapalat"/>
        </w:rPr>
        <w:t>технических</w:t>
      </w:r>
      <w:r>
        <w:rPr>
          <w:rFonts w:ascii="GHEA Grapalat" w:hAnsi="GHEA Grapalat"/>
        </w:rPr>
        <w:t xml:space="preserve"> </w:t>
      </w:r>
      <w:r>
        <w:rPr>
          <w:rFonts w:ascii="GHEA Grapalat" w:hAnsi="GHEA Grapalat" w:cs="GHEA Grapalat"/>
        </w:rPr>
        <w:t>характеристик</w:t>
      </w:r>
      <w:r>
        <w:rPr>
          <w:rFonts w:ascii="GHEA Grapalat" w:hAnsi="GHEA Grapalat"/>
        </w:rPr>
        <w:t xml:space="preserve"> </w:t>
      </w:r>
      <w:r>
        <w:rPr>
          <w:rFonts w:ascii="GHEA Grapalat" w:hAnsi="GHEA Grapalat" w:cs="GHEA Grapalat"/>
        </w:rPr>
        <w:t>пр</w:t>
      </w:r>
      <w:r>
        <w:rPr>
          <w:rFonts w:ascii="GHEA Grapalat" w:hAnsi="GHEA Grapalat"/>
        </w:rPr>
        <w:t>едлагаемых участником товаров техническим характеристикам, предусмотренным настоящим</w:t>
      </w:r>
      <w:r>
        <w:rPr>
          <w:rFonts w:ascii="Sylfaen" w:hAnsi="Sylfaen"/>
          <w:lang w:val="hy-AM"/>
        </w:rPr>
        <w:t xml:space="preserve"> </w:t>
      </w:r>
      <w:r>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6720AD6" w14:textId="51FDBEBD" w:rsidR="00363001" w:rsidRDefault="00363001" w:rsidP="00363001">
      <w:pPr>
        <w:widowControl w:val="0"/>
        <w:tabs>
          <w:tab w:val="left" w:pos="1134"/>
        </w:tabs>
        <w:autoSpaceDE w:val="0"/>
        <w:autoSpaceDN w:val="0"/>
        <w:adjustRightInd w:val="0"/>
        <w:spacing w:after="160"/>
        <w:ind w:firstLine="567"/>
        <w:jc w:val="both"/>
        <w:rPr>
          <w:rFonts w:ascii="GHEA Grapalat" w:hAnsi="GHEA Grapalat"/>
          <w:lang w:val="hy-AM"/>
        </w:rPr>
      </w:pPr>
      <w:r>
        <w:rPr>
          <w:rFonts w:ascii="GHEA Grapalat" w:hAnsi="GHEA Grapalat"/>
        </w:rPr>
        <w:t>3.4.</w:t>
      </w:r>
      <w:r>
        <w:rPr>
          <w:rFonts w:ascii="GHEA Grapalat" w:hAnsi="GHEA Grapalat"/>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14:paraId="0016869E" w14:textId="77777777" w:rsidR="00363001" w:rsidRDefault="00363001" w:rsidP="00363001">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 Кажд</w:t>
      </w:r>
      <w:proofErr w:type="spellStart"/>
      <w:r>
        <w:rPr>
          <w:rFonts w:ascii="GHEA Grapalat" w:hAnsi="GHEA Grapalat"/>
        </w:rPr>
        <w:t>ое</w:t>
      </w:r>
      <w:proofErr w:type="spellEnd"/>
      <w:r>
        <w:rPr>
          <w:rFonts w:ascii="GHEA Grapalat" w:hAnsi="GHEA Grapalat"/>
        </w:rPr>
        <w:t xml:space="preserve"> лицо</w:t>
      </w:r>
      <w:r>
        <w:rPr>
          <w:rFonts w:ascii="GHEA Grapalat" w:hAnsi="GHEA Grapalat"/>
          <w:lang w:val="hy-AM"/>
        </w:rPr>
        <w:t xml:space="preserve"> без указания имени, до истечения срока, установленного для внесения изменений в приглашение, </w:t>
      </w:r>
      <w:r>
        <w:rPr>
          <w:rFonts w:ascii="GHEA Grapalat" w:hAnsi="GHEA Grapalat"/>
        </w:rPr>
        <w:t xml:space="preserve">имеет право </w:t>
      </w:r>
      <w:r>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 с точки зрения предусмотренных Законом требований обеспечения конкуренции и исключения дискриминации</w:t>
      </w:r>
      <w:r>
        <w:rPr>
          <w:rFonts w:ascii="GHEA Grapalat" w:hAnsi="GHEA Grapalat"/>
        </w:rPr>
        <w:t>.</w:t>
      </w:r>
      <w:r>
        <w:rPr>
          <w:rFonts w:ascii="GHEA Grapalat" w:hAnsi="GHEA Grapalat"/>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9A74009" w14:textId="075F546D" w:rsidR="00363001" w:rsidRPr="00792530" w:rsidRDefault="00363001" w:rsidP="00792530">
      <w:pPr>
        <w:widowControl w:val="0"/>
        <w:tabs>
          <w:tab w:val="left" w:pos="1134"/>
        </w:tabs>
        <w:autoSpaceDE w:val="0"/>
        <w:autoSpaceDN w:val="0"/>
        <w:adjustRightInd w:val="0"/>
        <w:spacing w:after="160"/>
        <w:ind w:firstLine="567"/>
        <w:jc w:val="both"/>
        <w:rPr>
          <w:rFonts w:ascii="GHEA Grapalat" w:hAnsi="GHEA Grapalat" w:cs="Arial Unicode"/>
        </w:rPr>
      </w:pPr>
      <w:r>
        <w:rPr>
          <w:rFonts w:ascii="GHEA Grapalat" w:hAnsi="GHEA Grapalat"/>
        </w:rPr>
        <w:t>3.</w:t>
      </w:r>
      <w:r>
        <w:rPr>
          <w:rFonts w:ascii="GHEA Grapalat" w:hAnsi="GHEA Grapalat"/>
          <w:lang w:val="hy-AM"/>
        </w:rPr>
        <w:t>6</w:t>
      </w:r>
      <w:r>
        <w:rPr>
          <w:rFonts w:ascii="GHEA Grapalat" w:hAnsi="GHEA Grapalat"/>
        </w:rPr>
        <w:t>.</w:t>
      </w:r>
      <w:r>
        <w:rPr>
          <w:rFonts w:ascii="GHEA Grapalat" w:hAnsi="GHEA Grapalat"/>
        </w:rPr>
        <w:tab/>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Pr>
          <w:rFonts w:ascii="GHEA Grapalat" w:hAnsi="GHEA Grapalat"/>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14:paraId="70505270" w14:textId="77777777" w:rsidR="00363001" w:rsidRDefault="00363001" w:rsidP="00363001">
      <w:pPr>
        <w:widowControl w:val="0"/>
        <w:spacing w:after="160"/>
        <w:jc w:val="center"/>
        <w:rPr>
          <w:rFonts w:ascii="GHEA Grapalat" w:hAnsi="GHEA Grapalat" w:cs="Arial"/>
          <w:b/>
        </w:rPr>
      </w:pPr>
      <w:r>
        <w:rPr>
          <w:rFonts w:ascii="GHEA Grapalat" w:hAnsi="GHEA Grapalat"/>
          <w:b/>
        </w:rPr>
        <w:t>4. ПОРЯДОК ПОДАЧИ ЗАЯВКИ</w:t>
      </w:r>
    </w:p>
    <w:p w14:paraId="5477833B" w14:textId="77777777" w:rsidR="00363001" w:rsidRDefault="00363001" w:rsidP="00363001">
      <w:pPr>
        <w:widowControl w:val="0"/>
        <w:tabs>
          <w:tab w:val="left" w:pos="1134"/>
        </w:tabs>
        <w:spacing w:after="160"/>
        <w:ind w:firstLine="567"/>
        <w:jc w:val="both"/>
        <w:rPr>
          <w:rFonts w:ascii="GHEA Grapalat" w:hAnsi="GHEA Grapalat"/>
        </w:rPr>
      </w:pPr>
      <w:r>
        <w:rPr>
          <w:rFonts w:ascii="GHEA Grapalat" w:hAnsi="GHEA Grapalat"/>
        </w:rPr>
        <w:t>4.1.</w:t>
      </w:r>
      <w:r>
        <w:rPr>
          <w:rFonts w:ascii="GHEA Grapalat" w:hAnsi="GHEA Grapalat"/>
        </w:rPr>
        <w:tab/>
        <w:t xml:space="preserve">Для участия в настоящей процедуре участник подает заявку в Комиссию. Заявка — это предложение, представляемое участником на основании </w:t>
      </w:r>
      <w:r>
        <w:rPr>
          <w:rFonts w:ascii="GHEA Grapalat" w:hAnsi="GHEA Grapalat"/>
        </w:rPr>
        <w:lastRenderedPageBreak/>
        <w:t>настоящего Приглашения.</w:t>
      </w:r>
    </w:p>
    <w:p w14:paraId="07F241AF" w14:textId="77777777" w:rsidR="00363001" w:rsidRDefault="00363001" w:rsidP="00363001">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Участник может подать заявку как для каждого лота, так и для нескольких или всех лотов. </w:t>
      </w:r>
    </w:p>
    <w:p w14:paraId="73CE827B" w14:textId="77777777" w:rsidR="00363001" w:rsidRDefault="00363001" w:rsidP="00363001">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Заявка подается до истечения срока, установленного для этого настоящим Приглашением.</w:t>
      </w:r>
    </w:p>
    <w:p w14:paraId="54709375" w14:textId="77777777" w:rsidR="00363001" w:rsidRDefault="00363001" w:rsidP="00363001">
      <w:pPr>
        <w:pStyle w:val="23"/>
        <w:widowControl w:val="0"/>
        <w:spacing w:after="160" w:line="240" w:lineRule="auto"/>
        <w:ind w:firstLine="567"/>
        <w:rPr>
          <w:rFonts w:ascii="GHEA Grapalat" w:hAnsi="GHEA Grapalat"/>
          <w:sz w:val="24"/>
          <w:szCs w:val="24"/>
        </w:rPr>
      </w:pPr>
      <w:r>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7DD5C332" w14:textId="6E415A2A" w:rsidR="00363001" w:rsidRDefault="00363001" w:rsidP="00363001">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представить в комиссию по адресу "</w:t>
      </w:r>
      <w:r w:rsidRPr="00363001">
        <w:rPr>
          <w:rFonts w:ascii="GHEA Grapalat" w:hAnsi="GHEA Grapalat"/>
          <w:iCs/>
          <w:sz w:val="24"/>
          <w:szCs w:val="24"/>
        </w:rPr>
        <w:t xml:space="preserve"> </w:t>
      </w:r>
      <w:r w:rsidRPr="007509BC">
        <w:rPr>
          <w:rFonts w:ascii="GHEA Grapalat" w:hAnsi="GHEA Grapalat"/>
          <w:iCs/>
          <w:sz w:val="24"/>
          <w:szCs w:val="24"/>
        </w:rPr>
        <w:t>РА</w:t>
      </w:r>
      <w:r w:rsidRPr="007509BC">
        <w:rPr>
          <w:rFonts w:ascii="GHEA Grapalat" w:hAnsi="GHEA Grapalat"/>
          <w:lang w:val="hy-AM"/>
        </w:rPr>
        <w:t xml:space="preserve"> </w:t>
      </w:r>
      <w:r w:rsidRPr="007509BC">
        <w:rPr>
          <w:rFonts w:ascii="GHEA Grapalat" w:hAnsi="GHEA Grapalat"/>
          <w:sz w:val="24"/>
          <w:szCs w:val="24"/>
        </w:rPr>
        <w:t xml:space="preserve">Ширакская область, </w:t>
      </w:r>
      <w:proofErr w:type="spellStart"/>
      <w:r>
        <w:rPr>
          <w:rFonts w:ascii="GHEA Grapalat" w:hAnsi="GHEA Grapalat"/>
          <w:sz w:val="24"/>
          <w:szCs w:val="24"/>
        </w:rPr>
        <w:t>Ашоцк</w:t>
      </w:r>
      <w:proofErr w:type="spellEnd"/>
      <w:r>
        <w:rPr>
          <w:rFonts w:ascii="GHEA Grapalat" w:hAnsi="GHEA Grapalat"/>
          <w:sz w:val="24"/>
          <w:szCs w:val="24"/>
        </w:rPr>
        <w:t xml:space="preserve"> Площадь 1 корпус " не позднее, чем "1</w:t>
      </w:r>
      <w:r w:rsidR="00792530" w:rsidRPr="00792530">
        <w:rPr>
          <w:rFonts w:ascii="GHEA Grapalat" w:hAnsi="GHEA Grapalat"/>
          <w:sz w:val="24"/>
          <w:szCs w:val="24"/>
        </w:rPr>
        <w:t>2</w:t>
      </w:r>
      <w:r w:rsidRPr="00363001">
        <w:rPr>
          <w:rFonts w:ascii="GHEA Grapalat" w:hAnsi="GHEA Grapalat"/>
          <w:sz w:val="24"/>
          <w:szCs w:val="24"/>
        </w:rPr>
        <w:t>:</w:t>
      </w:r>
      <w:r w:rsidR="00E65331">
        <w:rPr>
          <w:rFonts w:ascii="GHEA Grapalat" w:hAnsi="GHEA Grapalat"/>
          <w:sz w:val="24"/>
          <w:szCs w:val="24"/>
          <w:lang w:val="hy-AM"/>
        </w:rPr>
        <w:t>1</w:t>
      </w:r>
      <w:r w:rsidRPr="00363001">
        <w:rPr>
          <w:rFonts w:ascii="GHEA Grapalat" w:hAnsi="GHEA Grapalat"/>
          <w:sz w:val="24"/>
          <w:szCs w:val="24"/>
        </w:rPr>
        <w:t>0</w:t>
      </w:r>
      <w:r>
        <w:rPr>
          <w:rFonts w:ascii="GHEA Grapalat" w:hAnsi="GHEA Grapalat"/>
          <w:sz w:val="24"/>
          <w:szCs w:val="24"/>
        </w:rPr>
        <w:t>" часов "</w:t>
      </w:r>
      <w:r w:rsidRPr="00363001">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0CAE5140" w14:textId="4B0CEF1D" w:rsidR="00363001" w:rsidRDefault="00363001" w:rsidP="00363001">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806277">
        <w:rPr>
          <w:rFonts w:ascii="GHEA Grapalat" w:hAnsi="GHEA Grapalat"/>
          <w:sz w:val="24"/>
          <w:szCs w:val="24"/>
        </w:rPr>
        <w:t>Арман Петросян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166FAFF0" w14:textId="77777777" w:rsidR="00363001" w:rsidRDefault="00363001" w:rsidP="00363001">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4.3.</w:t>
      </w:r>
      <w:r>
        <w:rPr>
          <w:rFonts w:ascii="GHEA Grapalat" w:hAnsi="GHEA Grapalat"/>
          <w:sz w:val="24"/>
          <w:szCs w:val="24"/>
        </w:rPr>
        <w:tab/>
        <w:t>В заявке участник представляет:</w:t>
      </w:r>
    </w:p>
    <w:p w14:paraId="55BD39B1" w14:textId="77777777" w:rsidR="00363001" w:rsidRDefault="00363001" w:rsidP="00363001">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575B1B48" w14:textId="77777777" w:rsidR="00363001" w:rsidRDefault="00363001" w:rsidP="00363001">
      <w:pPr>
        <w:jc w:val="both"/>
        <w:rPr>
          <w:rFonts w:ascii="GHEA Grapalat" w:hAnsi="GHEA Grapalat"/>
        </w:rPr>
      </w:pPr>
      <w:r>
        <w:rPr>
          <w:rFonts w:ascii="GHEA Grapalat" w:hAnsi="GHEA Grapalat"/>
        </w:rPr>
        <w:t xml:space="preserve">   а) подтверждение о соответствии своих данных</w:t>
      </w:r>
      <w:ins w:id="1" w:author="Vardan" w:date="2022-10-29T23:48:00Z">
        <w:r>
          <w:rPr>
            <w:rFonts w:ascii="GHEA Grapalat" w:hAnsi="GHEA Grapalat"/>
          </w:rPr>
          <w:t xml:space="preserve"> </w:t>
        </w:r>
      </w:ins>
      <w:r>
        <w:rPr>
          <w:rFonts w:ascii="GHEA Grapalat" w:hAnsi="GHEA Grapalat"/>
        </w:rPr>
        <w:t>и данных аффилированных с ним лиц требованиям права на участие, установленным настоящим приглашением;</w:t>
      </w:r>
    </w:p>
    <w:p w14:paraId="5D328D25" w14:textId="77777777" w:rsidR="00363001" w:rsidRDefault="00363001" w:rsidP="00363001">
      <w:pPr>
        <w:jc w:val="both"/>
        <w:rPr>
          <w:rFonts w:ascii="GHEA Grapalat" w:hAnsi="GHEA Grapalat"/>
        </w:rPr>
      </w:pPr>
      <w:r>
        <w:rPr>
          <w:rFonts w:ascii="GHEA Grapalat" w:hAnsi="GHEA Grapalat"/>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настоящим приглашением в случае признания отобранным участником    </w:t>
      </w:r>
    </w:p>
    <w:p w14:paraId="775DA52C" w14:textId="77777777" w:rsidR="00363001" w:rsidRDefault="00363001" w:rsidP="00363001">
      <w:pPr>
        <w:ind w:firstLine="284"/>
        <w:jc w:val="both"/>
        <w:rPr>
          <w:rFonts w:ascii="GHEA Grapalat" w:hAnsi="GHEA Grapalat"/>
        </w:rPr>
      </w:pPr>
      <w:r>
        <w:rPr>
          <w:rFonts w:ascii="GHEA Grapalat" w:hAnsi="GHEA Grapalat"/>
        </w:rPr>
        <w:t xml:space="preserve">в) объявление об отсутствии недобросовестной конкуренции,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5E9675EE" w14:textId="77777777" w:rsidR="00363001" w:rsidRDefault="00363001" w:rsidP="00363001">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4D37097F" w14:textId="270BD76C" w:rsidR="00363001" w:rsidRDefault="00363001" w:rsidP="00363001">
      <w:pPr>
        <w:pStyle w:val="norm"/>
        <w:widowControl w:val="0"/>
        <w:tabs>
          <w:tab w:val="left" w:pos="1134"/>
        </w:tabs>
        <w:spacing w:after="160" w:line="240" w:lineRule="auto"/>
        <w:ind w:firstLine="284"/>
        <w:rPr>
          <w:rFonts w:ascii="GHEA Grapalat" w:hAnsi="GHEA Grapalat"/>
          <w:sz w:val="24"/>
          <w:szCs w:val="24"/>
        </w:rPr>
      </w:pPr>
      <w:r>
        <w:rPr>
          <w:rFonts w:ascii="GHEA Grapalat" w:hAnsi="GHEA Grapalat"/>
          <w:sz w:val="24"/>
          <w:szCs w:val="24"/>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w:t>
      </w:r>
      <w:proofErr w:type="spellStart"/>
      <w:r>
        <w:rPr>
          <w:rFonts w:ascii="GHEA Grapalat" w:hAnsi="GHEA Grapalat"/>
          <w:sz w:val="24"/>
          <w:szCs w:val="24"/>
        </w:rPr>
        <w:t>деклация</w:t>
      </w:r>
      <w:proofErr w:type="spellEnd"/>
      <w:r>
        <w:rPr>
          <w:rFonts w:ascii="GHEA Grapalat" w:hAnsi="GHEA Grapalat"/>
          <w:sz w:val="24"/>
          <w:szCs w:val="24"/>
        </w:rPr>
        <w:t xml:space="preserve">, после вскрытия заявок публикуется в бюллетене вместе с объявлением о решении заключить </w:t>
      </w:r>
      <w:r>
        <w:rPr>
          <w:rFonts w:ascii="GHEA Grapalat" w:hAnsi="GHEA Grapalat"/>
          <w:sz w:val="24"/>
          <w:szCs w:val="24"/>
        </w:rPr>
        <w:lastRenderedPageBreak/>
        <w:t>договор;</w:t>
      </w:r>
    </w:p>
    <w:p w14:paraId="53742567" w14:textId="77777777" w:rsidR="00363001" w:rsidRDefault="00363001" w:rsidP="00363001">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2) </w:t>
      </w:r>
      <w:r>
        <w:rPr>
          <w:rFonts w:ascii="GHEA Grapalat" w:hAnsi="GHEA Grapalat"/>
          <w:sz w:val="24"/>
          <w:szCs w:val="24"/>
        </w:rPr>
        <w:t>технические характеристики</w:t>
      </w:r>
      <w:r>
        <w:rPr>
          <w:rFonts w:ascii="GHEA Grapalat" w:hAnsi="GHEA Grapalat" w:cs="Sylfaen"/>
          <w:sz w:val="24"/>
          <w:szCs w:val="24"/>
        </w:rPr>
        <w:t xml:space="preserve"> предлагаемого им товара</w:t>
      </w:r>
      <w:r>
        <w:rPr>
          <w:rFonts w:ascii="GHEA Grapalat" w:hAnsi="GHEA Grapalat"/>
          <w:sz w:val="24"/>
          <w:szCs w:val="24"/>
        </w:rPr>
        <w:t xml:space="preserve">, а также товарный знак, </w:t>
      </w:r>
      <w:r>
        <w:rPr>
          <w:rFonts w:ascii="GHEA Grapalat" w:hAnsi="GHEA Grapalat" w:cs="Sylfaen"/>
          <w:sz w:val="24"/>
          <w:szCs w:val="24"/>
        </w:rPr>
        <w:t>фирменное наименование, модель и</w:t>
      </w:r>
      <w:r>
        <w:rPr>
          <w:rFonts w:ascii="GHEA Grapalat" w:hAnsi="GHEA Grapalat"/>
          <w:sz w:val="24"/>
          <w:szCs w:val="24"/>
        </w:rPr>
        <w:t xml:space="preserve"> наименование производителя, (далее</w:t>
      </w:r>
      <w:r>
        <w:rPr>
          <w:rFonts w:ascii="Calibri" w:hAnsi="Calibri" w:cs="Calibri"/>
          <w:sz w:val="24"/>
          <w:szCs w:val="24"/>
        </w:rPr>
        <w:t> </w:t>
      </w:r>
      <w:r>
        <w:rPr>
          <w:rFonts w:ascii="GHEA Grapalat" w:hAnsi="GHEA Grapalat" w:cs="GHEA Grapalat"/>
          <w:sz w:val="24"/>
          <w:szCs w:val="24"/>
        </w:rPr>
        <w:t>—</w:t>
      </w:r>
      <w:r>
        <w:rPr>
          <w:rFonts w:ascii="GHEA Grapalat" w:hAnsi="GHEA Grapalat"/>
          <w:sz w:val="24"/>
          <w:szCs w:val="24"/>
        </w:rPr>
        <w:t xml:space="preserve"> </w:t>
      </w:r>
      <w:r>
        <w:rPr>
          <w:rFonts w:ascii="GHEA Grapalat" w:hAnsi="GHEA Grapalat" w:cs="GHEA Grapalat"/>
          <w:sz w:val="24"/>
          <w:szCs w:val="24"/>
        </w:rPr>
        <w:t>полное</w:t>
      </w:r>
      <w:r>
        <w:rPr>
          <w:rFonts w:ascii="GHEA Grapalat" w:hAnsi="GHEA Grapalat"/>
          <w:sz w:val="24"/>
          <w:szCs w:val="24"/>
        </w:rPr>
        <w:t xml:space="preserve"> </w:t>
      </w:r>
      <w:r>
        <w:rPr>
          <w:rFonts w:ascii="GHEA Grapalat" w:hAnsi="GHEA Grapalat" w:cs="GHEA Grapalat"/>
          <w:sz w:val="24"/>
          <w:szCs w:val="24"/>
        </w:rPr>
        <w:t>описание</w:t>
      </w:r>
      <w:r>
        <w:rPr>
          <w:rFonts w:ascii="GHEA Grapalat" w:hAnsi="GHEA Grapalat"/>
          <w:sz w:val="24"/>
          <w:szCs w:val="24"/>
        </w:rPr>
        <w:t xml:space="preserve"> </w:t>
      </w:r>
      <w:r>
        <w:rPr>
          <w:rFonts w:ascii="GHEA Grapalat" w:hAnsi="GHEA Grapalat" w:cs="GHEA Grapalat"/>
          <w:sz w:val="24"/>
          <w:szCs w:val="24"/>
        </w:rPr>
        <w:t>товара</w:t>
      </w:r>
      <w:r>
        <w:rPr>
          <w:rFonts w:ascii="GHEA Grapalat" w:hAnsi="GHEA Grapalat"/>
        </w:rPr>
        <w:t xml:space="preserve">). </w:t>
      </w:r>
      <w:r>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w:t>
      </w:r>
      <w:r>
        <w:rPr>
          <w:rFonts w:ascii="GHEA Grapalat" w:hAnsi="GHEA Grapalat"/>
        </w:rPr>
        <w:t xml:space="preserve">если не применяется условие, установленное последним предложением пункта 1.1 настоящей части </w:t>
      </w:r>
      <w:r>
        <w:rPr>
          <w:rStyle w:val="af6"/>
          <w:rFonts w:ascii="GHEA Grapalat" w:hAnsi="GHEA Grapalat" w:cs="Sylfaen"/>
          <w:sz w:val="24"/>
          <w:szCs w:val="24"/>
        </w:rPr>
        <w:footnoteReference w:customMarkFollows="1" w:id="3"/>
        <w:t>7</w:t>
      </w:r>
      <w:r>
        <w:rPr>
          <w:rFonts w:ascii="GHEA Grapalat" w:hAnsi="GHEA Grapalat" w:cs="Sylfaen"/>
          <w:sz w:val="24"/>
          <w:szCs w:val="24"/>
        </w:rPr>
        <w:t>:</w:t>
      </w:r>
      <w:r>
        <w:t xml:space="preserve"> </w:t>
      </w:r>
    </w:p>
    <w:p w14:paraId="29CBB936" w14:textId="77777777" w:rsidR="00363001" w:rsidRDefault="00363001" w:rsidP="0036300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Pr>
          <w:rFonts w:ascii="GHEA Grapalat" w:hAnsi="GHEA Grapalat"/>
          <w:sz w:val="24"/>
          <w:szCs w:val="24"/>
        </w:rPr>
        <w:t>)</w:t>
      </w:r>
      <w:r>
        <w:rPr>
          <w:rFonts w:ascii="GHEA Grapalat" w:hAnsi="GHEA Grapalat"/>
          <w:sz w:val="24"/>
          <w:szCs w:val="24"/>
        </w:rPr>
        <w:tab/>
        <w:t>утвержденное им ценовое предложение;</w:t>
      </w:r>
    </w:p>
    <w:p w14:paraId="48B0BA3A" w14:textId="77777777" w:rsidR="00363001" w:rsidRDefault="00363001" w:rsidP="0036300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3EE50C0D" w14:textId="77777777" w:rsidR="00363001" w:rsidRDefault="00363001" w:rsidP="00363001">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6)</w:t>
      </w:r>
      <w:r>
        <w:rPr>
          <w:rFonts w:ascii="GHEA Grapalat" w:hAnsi="GHEA Grapalat"/>
          <w:sz w:val="24"/>
          <w:szCs w:val="24"/>
        </w:rPr>
        <w:tab/>
        <w:t>копию договора о совместной деятельности, если участники участвуют в настоящей процедуре в порядке совместной деятельности (консорциумом);</w:t>
      </w:r>
    </w:p>
    <w:p w14:paraId="740C2569" w14:textId="77777777" w:rsidR="00363001" w:rsidRDefault="00363001" w:rsidP="00363001">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104336B" w14:textId="77777777" w:rsidR="00363001" w:rsidRDefault="00363001" w:rsidP="00363001">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9355687" w14:textId="77777777" w:rsidR="00363001" w:rsidRDefault="00363001" w:rsidP="00363001">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09F347C" w14:textId="77777777" w:rsidR="0049655D" w:rsidRDefault="0049655D">
      <w:pPr>
        <w:rPr>
          <w:rFonts w:ascii="GHEA Grapalat" w:hAnsi="GHEA Grapalat"/>
          <w:b/>
        </w:rPr>
      </w:pPr>
    </w:p>
    <w:p w14:paraId="26AD629F"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64AD450D"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63EF503"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w:t>
      </w:r>
      <w:r w:rsidRPr="009044F1">
        <w:rPr>
          <w:rFonts w:ascii="GHEA Grapalat" w:hAnsi="GHEA Grapalat"/>
          <w:sz w:val="24"/>
          <w:szCs w:val="24"/>
        </w:rPr>
        <w:lastRenderedPageBreak/>
        <w:t xml:space="preserve">размер суммы, подлежащей выплате по части данного вида налога. </w:t>
      </w:r>
    </w:p>
    <w:p w14:paraId="184A6682"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794B4AB6"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587E1EE1"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97373D4"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5D2F80E7"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0271058C"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44EE875A"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0DCB6A15"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FB15EB3"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628AE645"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05B0DED4"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D6124DC" w14:textId="77777777" w:rsidR="002626F7" w:rsidRPr="003B095D" w:rsidRDefault="00220C7C" w:rsidP="003B095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 xml:space="preserve">Согласно статье 31 Закона участник до указанного в пункте 4.2 части 1 настоящего Приглашения окончательного срока подачи заявок может изменить </w:t>
      </w:r>
      <w:r w:rsidRPr="009044F1">
        <w:rPr>
          <w:rFonts w:ascii="GHEA Grapalat" w:hAnsi="GHEA Grapalat"/>
          <w:i w:val="0"/>
          <w:sz w:val="24"/>
          <w:szCs w:val="24"/>
        </w:rPr>
        <w:lastRenderedPageBreak/>
        <w:t>или отозвать свою заявку.</w:t>
      </w:r>
    </w:p>
    <w:p w14:paraId="42CFEE74"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3DFBAC96" w14:textId="7268BB68"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C42473">
        <w:rPr>
          <w:rFonts w:ascii="GHEA Grapalat" w:hAnsi="GHEA Grapalat"/>
          <w:sz w:val="24"/>
          <w:szCs w:val="24"/>
          <w:lang w:val="hy-AM"/>
        </w:rPr>
        <w:t>7</w:t>
      </w:r>
      <w:r w:rsidRPr="009044F1">
        <w:rPr>
          <w:rFonts w:ascii="GHEA Grapalat" w:hAnsi="GHEA Grapalat"/>
          <w:sz w:val="24"/>
          <w:szCs w:val="24"/>
        </w:rPr>
        <w:t>"-</w:t>
      </w:r>
      <w:proofErr w:type="spellStart"/>
      <w:r w:rsidRPr="009044F1">
        <w:rPr>
          <w:rFonts w:ascii="GHEA Grapalat" w:hAnsi="GHEA Grapalat"/>
          <w:sz w:val="24"/>
          <w:szCs w:val="24"/>
        </w:rPr>
        <w:t>ый</w:t>
      </w:r>
      <w:proofErr w:type="spellEnd"/>
      <w:r w:rsidRPr="009044F1">
        <w:rPr>
          <w:rFonts w:ascii="GHEA Grapalat" w:hAnsi="GHEA Grapalat"/>
          <w:sz w:val="24"/>
          <w:szCs w:val="24"/>
        </w:rPr>
        <w:t xml:space="preserve"> день в "</w:t>
      </w:r>
      <w:r w:rsidR="003C3206">
        <w:rPr>
          <w:rFonts w:ascii="GHEA Grapalat" w:hAnsi="GHEA Grapalat"/>
          <w:sz w:val="24"/>
          <w:szCs w:val="24"/>
          <w:lang w:val="hy-AM"/>
        </w:rPr>
        <w:t>12։10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7B18C52A"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0050D1D3"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378E3EFB"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712E6EB"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B31B563"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1D088603"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B09DBE8"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744643AC"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469F0902"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E295E60" w14:textId="77777777"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w:t>
      </w:r>
      <w:r w:rsidRPr="009044F1">
        <w:rPr>
          <w:rFonts w:ascii="GHEA Grapalat" w:hAnsi="GHEA Grapalat"/>
          <w:sz w:val="24"/>
          <w:szCs w:val="24"/>
        </w:rPr>
        <w:lastRenderedPageBreak/>
        <w:t xml:space="preserve">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7416821B" w14:textId="77777777" w:rsidR="00C42473" w:rsidRPr="007509BC" w:rsidRDefault="00FD2748" w:rsidP="00C42473">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C42473" w:rsidRPr="007509BC">
        <w:rPr>
          <w:rFonts w:ascii="GHEA Grapalat" w:hAnsi="GHEA Grapalat"/>
          <w:i w:val="0"/>
          <w:iCs/>
          <w:sz w:val="24"/>
          <w:szCs w:val="24"/>
        </w:rPr>
        <w:t>Центрального банка РА на день подачи заявок</w:t>
      </w:r>
      <w:r w:rsidR="00C42473" w:rsidRPr="007509BC">
        <w:rPr>
          <w:rStyle w:val="af6"/>
          <w:rFonts w:ascii="GHEA Grapalat" w:hAnsi="GHEA Grapalat"/>
          <w:i w:val="0"/>
          <w:iCs/>
          <w:sz w:val="24"/>
          <w:szCs w:val="24"/>
        </w:rPr>
        <w:t xml:space="preserve"> </w:t>
      </w:r>
      <w:r w:rsidR="00C42473" w:rsidRPr="007509BC">
        <w:rPr>
          <w:rStyle w:val="af6"/>
          <w:rFonts w:ascii="GHEA Grapalat" w:hAnsi="GHEA Grapalat"/>
          <w:i w:val="0"/>
          <w:sz w:val="24"/>
          <w:szCs w:val="24"/>
        </w:rPr>
        <w:footnoteReference w:customMarkFollows="1" w:id="4"/>
        <w:t>10</w:t>
      </w:r>
      <w:r w:rsidR="00C42473" w:rsidRPr="007509BC">
        <w:rPr>
          <w:rFonts w:ascii="GHEA Grapalat" w:hAnsi="GHEA Grapalat"/>
          <w:i w:val="0"/>
          <w:sz w:val="24"/>
          <w:szCs w:val="24"/>
        </w:rPr>
        <w:t>.</w:t>
      </w:r>
    </w:p>
    <w:p w14:paraId="1E8A41F8"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391179D2"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3"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6E7B460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proofErr w:type="spellStart"/>
      <w:r w:rsidR="00A55C6C">
        <w:rPr>
          <w:rFonts w:ascii="GHEA Grapalat" w:hAnsi="GHEA Grapalat"/>
          <w:sz w:val="24"/>
          <w:szCs w:val="24"/>
        </w:rPr>
        <w:t>заседаниии</w:t>
      </w:r>
      <w:proofErr w:type="spellEnd"/>
      <w:r w:rsidR="00A55C6C">
        <w:rPr>
          <w:rFonts w:ascii="GHEA Grapalat" w:hAnsi="GHEA Grapalat"/>
          <w:sz w:val="24"/>
          <w:szCs w:val="24"/>
        </w:rPr>
        <w:t xml:space="preserve">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0A39709B"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58A18E7F"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48E49413"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04117300" w14:textId="77777777" w:rsidR="00D64A0E" w:rsidRDefault="009B6D58" w:rsidP="00D64A0E">
      <w:pPr>
        <w:pStyle w:val="norm"/>
        <w:widowControl w:val="0"/>
        <w:tabs>
          <w:tab w:val="left" w:pos="1134"/>
        </w:tabs>
        <w:spacing w:after="160" w:line="240" w:lineRule="auto"/>
        <w:ind w:firstLine="567"/>
        <w:rPr>
          <w:ins w:id="4"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2C756F2A"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w:t>
      </w:r>
      <w:r w:rsidRPr="009775E8">
        <w:rPr>
          <w:rFonts w:ascii="GHEA Grapalat" w:hAnsi="GHEA Grapalat"/>
          <w:sz w:val="24"/>
          <w:szCs w:val="24"/>
        </w:rPr>
        <w:lastRenderedPageBreak/>
        <w:t xml:space="preserve">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30365F86"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30FB532D"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34B2A15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3E55995"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0AA7914"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36F3C6D6" w14:textId="77777777"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w:t>
      </w:r>
      <w:r w:rsidR="006A649A" w:rsidRPr="00B6749E">
        <w:rPr>
          <w:rFonts w:ascii="GHEA Grapalat" w:hAnsi="GHEA Grapalat"/>
          <w:sz w:val="24"/>
          <w:szCs w:val="24"/>
        </w:rPr>
        <w:lastRenderedPageBreak/>
        <w:t>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11FE006"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EE22FAD"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464BF676"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6B3AD505"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B0B1DF2"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 xml:space="preserve">если по результатам судебного разбирательства </w:t>
      </w:r>
      <w:r w:rsidR="0052468C" w:rsidRPr="006F0326">
        <w:rPr>
          <w:rFonts w:ascii="GHEA Grapalat" w:hAnsi="GHEA Grapalat"/>
        </w:rPr>
        <w:lastRenderedPageBreak/>
        <w:t>возможность исполнения решения не исчезла</w:t>
      </w:r>
      <w:r w:rsidR="0052468C">
        <w:rPr>
          <w:rFonts w:ascii="GHEA Grapalat" w:hAnsi="GHEA Grapalat"/>
        </w:rPr>
        <w:t>.</w:t>
      </w:r>
    </w:p>
    <w:p w14:paraId="0488B3F2"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0B6BF507" w14:textId="77777777"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7A3C42A" w14:textId="77777777" w:rsidR="00B24E4B" w:rsidRDefault="00B24E4B" w:rsidP="00B24E4B">
      <w:pPr>
        <w:pStyle w:val="aff"/>
        <w:widowControl w:val="0"/>
        <w:numPr>
          <w:ilvl w:val="0"/>
          <w:numId w:val="31"/>
        </w:numPr>
        <w:ind w:left="0" w:firstLine="284"/>
        <w:contextualSpacing/>
        <w:jc w:val="both"/>
        <w:rPr>
          <w:ins w:id="5" w:author="Vardan" w:date="2022-10-30T00:00:00Z"/>
          <w:rFonts w:ascii="GHEA Grapalat" w:hAnsi="GHEA Grapalat"/>
        </w:rPr>
      </w:pPr>
      <w:r w:rsidRPr="00B24E4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70A9690E" w14:textId="77777777"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E302A35" w14:textId="77777777" w:rsidR="00C20AD3" w:rsidRPr="00637CD2" w:rsidRDefault="00C20AD3" w:rsidP="00637CD2">
      <w:pPr>
        <w:widowControl w:val="0"/>
        <w:ind w:left="284"/>
        <w:contextualSpacing/>
        <w:jc w:val="both"/>
        <w:rPr>
          <w:rFonts w:ascii="GHEA Grapalat" w:hAnsi="GHEA Grapalat"/>
        </w:rPr>
      </w:pPr>
    </w:p>
    <w:p w14:paraId="08D0114B"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31341C26"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728B698"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FF1C86D"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69A2C3F4"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lastRenderedPageBreak/>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44456FC"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5"/>
        <w:t>11</w:t>
      </w:r>
      <w:r w:rsidRPr="009044F1">
        <w:rPr>
          <w:rFonts w:ascii="GHEA Grapalat" w:hAnsi="GHEA Grapalat"/>
          <w:sz w:val="24"/>
          <w:szCs w:val="24"/>
        </w:rPr>
        <w:t xml:space="preserve">. </w:t>
      </w:r>
    </w:p>
    <w:p w14:paraId="6CC9D83D"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16797C12"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D998532"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597B405"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77E1EA05"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30DBC996"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AD15E6C" w14:textId="77777777"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C42473" w:rsidRPr="00C42473">
        <w:rPr>
          <w:rFonts w:ascii="GHEA Grapalat" w:hAnsi="GHEA Grapalat"/>
          <w:b/>
          <w:bCs/>
          <w:sz w:val="28"/>
          <w:szCs w:val="28"/>
          <w:lang w:val="hy-AM"/>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4D205AC2" w14:textId="77777777" w:rsidR="001B5F7D" w:rsidRDefault="001B5F7D" w:rsidP="0084513E">
      <w:pPr>
        <w:pStyle w:val="23"/>
        <w:widowControl w:val="0"/>
        <w:spacing w:after="160" w:line="240" w:lineRule="auto"/>
        <w:ind w:left="284" w:firstLine="567"/>
        <w:contextualSpacing/>
        <w:rPr>
          <w:rFonts w:ascii="GHEA Grapalat" w:hAnsi="GHEA Grapalat"/>
          <w:sz w:val="24"/>
          <w:szCs w:val="24"/>
        </w:rPr>
      </w:pPr>
    </w:p>
    <w:p w14:paraId="6D469253" w14:textId="77777777"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 xml:space="preserve">не применим, если заявку подал только один участник, с которым заключается </w:t>
      </w:r>
      <w:r w:rsidRPr="009044F1">
        <w:rPr>
          <w:rFonts w:ascii="GHEA Grapalat" w:hAnsi="GHEA Grapalat"/>
          <w:sz w:val="24"/>
          <w:szCs w:val="24"/>
        </w:rPr>
        <w:lastRenderedPageBreak/>
        <w:t>договор</w:t>
      </w:r>
      <w:r>
        <w:rPr>
          <w:rFonts w:ascii="GHEA Grapalat" w:hAnsi="GHEA Grapalat"/>
          <w:sz w:val="24"/>
          <w:szCs w:val="24"/>
        </w:rPr>
        <w:t>;</w:t>
      </w:r>
    </w:p>
    <w:p w14:paraId="47686FCA"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C95791E"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5D543A7B"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3545E93" w14:textId="77777777" w:rsidR="000313A6" w:rsidRPr="009044F1" w:rsidRDefault="00AA0AD8" w:rsidP="00177FD2">
      <w:pPr>
        <w:jc w:val="center"/>
        <w:rPr>
          <w:rFonts w:ascii="GHEA Grapalat" w:hAnsi="GHEA Grapalat" w:cs="Arial"/>
          <w:b/>
          <w:iCs/>
        </w:rPr>
      </w:pPr>
      <w:r w:rsidRPr="009044F1">
        <w:rPr>
          <w:rFonts w:ascii="GHEA Grapalat" w:hAnsi="GHEA Grapalat"/>
          <w:b/>
        </w:rPr>
        <w:t>9. ЗАКЛЮЧЕНИЕ ДОГОВОРА</w:t>
      </w:r>
    </w:p>
    <w:p w14:paraId="56BCD15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4B8E42F"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6416B22B"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55BE0651"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76054470"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31F75EC"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w:t>
      </w:r>
      <w:r w:rsidRPr="009044F1">
        <w:rPr>
          <w:rFonts w:ascii="GHEA Grapalat" w:hAnsi="GHEA Grapalat"/>
          <w:i w:val="0"/>
          <w:sz w:val="24"/>
          <w:szCs w:val="24"/>
        </w:rPr>
        <w:lastRenderedPageBreak/>
        <w:t>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28FBB4AE"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5B4F37CC" w14:textId="77777777" w:rsidR="00F97766" w:rsidRPr="007509BC" w:rsidRDefault="00030D40" w:rsidP="00F97766">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F97766" w:rsidRPr="007509BC">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00F97766" w:rsidRPr="007509BC">
        <w:rPr>
          <w:rFonts w:ascii="GHEA Grapalat" w:hAnsi="GHEA Grapalat"/>
        </w:rPr>
        <w:t xml:space="preserve"> </w:t>
      </w:r>
      <w:r w:rsidR="00F97766" w:rsidRPr="007509BC">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договора(предоплаты)</w:t>
      </w:r>
      <w:r w:rsidR="00F97766" w:rsidRPr="007509BC">
        <w:rPr>
          <w:rFonts w:ascii="GHEA Grapalat" w:hAnsi="GHEA Grapalat"/>
        </w:rPr>
        <w:t>.</w:t>
      </w:r>
      <w:r w:rsidR="00F97766" w:rsidRPr="007509BC">
        <w:rPr>
          <w:rFonts w:ascii="GHEA Grapalat" w:hAnsi="GHEA Grapalat"/>
          <w:vertAlign w:val="superscript"/>
        </w:rPr>
        <w:t>11.1</w:t>
      </w:r>
    </w:p>
    <w:p w14:paraId="091C7CFB" w14:textId="77777777" w:rsidR="00F97766" w:rsidRPr="007509BC" w:rsidRDefault="00F97766" w:rsidP="00F97766">
      <w:pPr>
        <w:widowControl w:val="0"/>
        <w:tabs>
          <w:tab w:val="left" w:pos="1276"/>
        </w:tabs>
        <w:spacing w:after="160"/>
        <w:ind w:firstLine="567"/>
        <w:jc w:val="both"/>
        <w:rPr>
          <w:rFonts w:ascii="GHEA Grapalat" w:hAnsi="GHEA Grapalat"/>
          <w:lang w:val="hy-AM"/>
        </w:rPr>
      </w:pPr>
      <w:r w:rsidRPr="007509BC">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90-го рабочего дня, следующего за днем полного принятия заказчиком результата выполнения контракта.</w:t>
      </w:r>
      <w:r w:rsidRPr="007509BC">
        <w:rPr>
          <w:rFonts w:ascii="GHEA Grapalat" w:hAnsi="GHEA Grapalat"/>
          <w:vertAlign w:val="superscript"/>
          <w:lang w:val="hy-AM"/>
        </w:rPr>
        <w:t>12.1</w:t>
      </w:r>
    </w:p>
    <w:p w14:paraId="24F363EE" w14:textId="77777777" w:rsidR="00571E4C" w:rsidRPr="00BF3E44" w:rsidRDefault="00801A4F" w:rsidP="00F97766">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00571E4C" w:rsidRPr="00BF3E44">
        <w:rPr>
          <w:rFonts w:ascii="Calibri" w:hAnsi="Calibri" w:cs="Calibri"/>
        </w:rPr>
        <w:t> </w:t>
      </w:r>
      <w:r w:rsidR="00571E4C" w:rsidRPr="00BF3E44">
        <w:rPr>
          <w:rFonts w:ascii="GHEA Grapalat" w:hAnsi="GHEA Grapalat" w:cs="GHEA Grapalat"/>
        </w:rPr>
        <w:t>«</w:t>
      </w:r>
      <w:r w:rsidR="00571E4C" w:rsidRPr="00BF3E44">
        <w:rPr>
          <w:rFonts w:ascii="GHEA Grapalat" w:hAnsi="GHEA Grapalat" w:cs="Sylfaen"/>
        </w:rPr>
        <w:t>900008000698</w:t>
      </w:r>
      <w:r w:rsidR="00571E4C" w:rsidRPr="00BF3E44">
        <w:rPr>
          <w:rFonts w:ascii="GHEA Grapalat" w:hAnsi="GHEA Grapalat" w:cs="GHEA Grapalat"/>
        </w:rPr>
        <w:t>»</w:t>
      </w:r>
      <w:r w:rsidR="00571E4C" w:rsidRPr="00BF3E44">
        <w:rPr>
          <w:rFonts w:ascii="GHEA Grapalat" w:hAnsi="GHEA Grapalat" w:cs="Sylfaen"/>
        </w:rPr>
        <w:t xml:space="preserve"> </w:t>
      </w:r>
      <w:r w:rsidR="00571E4C" w:rsidRPr="00BF3E44">
        <w:rPr>
          <w:rFonts w:ascii="GHEA Grapalat" w:hAnsi="GHEA Grapalat" w:cs="GHEA Grapalat"/>
        </w:rPr>
        <w:t>открытый</w:t>
      </w:r>
      <w:r w:rsidR="00571E4C" w:rsidRPr="00BF3E44">
        <w:rPr>
          <w:rFonts w:ascii="GHEA Grapalat" w:hAnsi="GHEA Grapalat" w:cs="Sylfaen"/>
        </w:rPr>
        <w:t xml:space="preserve"> </w:t>
      </w:r>
      <w:r w:rsidR="00571E4C" w:rsidRPr="00BF3E44">
        <w:rPr>
          <w:rFonts w:ascii="GHEA Grapalat" w:hAnsi="GHEA Grapalat" w:cs="GHEA Grapalat"/>
        </w:rPr>
        <w:t>в</w:t>
      </w:r>
      <w:r w:rsidR="00571E4C" w:rsidRPr="00BF3E44">
        <w:rPr>
          <w:rFonts w:ascii="GHEA Grapalat" w:hAnsi="GHEA Grapalat" w:cs="Sylfaen"/>
        </w:rPr>
        <w:t xml:space="preserve"> </w:t>
      </w:r>
      <w:r w:rsidR="00571E4C" w:rsidRPr="00BF3E44">
        <w:rPr>
          <w:rFonts w:ascii="GHEA Grapalat" w:hAnsi="GHEA Grapalat" w:cs="GHEA Grapalat"/>
        </w:rPr>
        <w:t>Центральном</w:t>
      </w:r>
      <w:r w:rsidR="00571E4C" w:rsidRPr="00BF3E44">
        <w:rPr>
          <w:rFonts w:ascii="GHEA Grapalat" w:hAnsi="GHEA Grapalat" w:cs="Sylfaen"/>
        </w:rPr>
        <w:t xml:space="preserve"> </w:t>
      </w:r>
      <w:r w:rsidR="00571E4C" w:rsidRPr="00BF3E44">
        <w:rPr>
          <w:rFonts w:ascii="GHEA Grapalat" w:hAnsi="GHEA Grapalat" w:cs="GHEA Grapalat"/>
        </w:rPr>
        <w:t>казначействе</w:t>
      </w:r>
      <w:r w:rsidR="00571E4C" w:rsidRPr="00BF3E44">
        <w:rPr>
          <w:rFonts w:ascii="GHEA Grapalat" w:hAnsi="GHEA Grapalat" w:cs="Sylfaen"/>
        </w:rPr>
        <w:t xml:space="preserve"> </w:t>
      </w:r>
      <w:r w:rsidR="00571E4C" w:rsidRPr="00BF3E44">
        <w:rPr>
          <w:rFonts w:ascii="GHEA Grapalat" w:hAnsi="GHEA Grapalat" w:cs="GHEA Grapalat"/>
        </w:rPr>
        <w:t>на</w:t>
      </w:r>
      <w:r w:rsidR="00571E4C" w:rsidRPr="00BF3E44">
        <w:rPr>
          <w:rFonts w:ascii="GHEA Grapalat" w:hAnsi="GHEA Grapalat" w:cs="Sylfaen"/>
        </w:rPr>
        <w:t xml:space="preserve"> </w:t>
      </w:r>
      <w:r w:rsidR="00571E4C" w:rsidRPr="00BF3E44">
        <w:rPr>
          <w:rFonts w:ascii="GHEA Grapalat" w:hAnsi="GHEA Grapalat" w:cs="GHEA Grapalat"/>
        </w:rPr>
        <w:t>имя</w:t>
      </w:r>
      <w:r w:rsidR="00571E4C" w:rsidRPr="00BF3E44">
        <w:rPr>
          <w:rFonts w:ascii="GHEA Grapalat" w:hAnsi="GHEA Grapalat" w:cs="Sylfaen"/>
        </w:rPr>
        <w:t xml:space="preserve"> </w:t>
      </w:r>
      <w:r w:rsidR="00571E4C" w:rsidRPr="00BF3E44">
        <w:rPr>
          <w:rFonts w:ascii="GHEA Grapalat" w:hAnsi="GHEA Grapalat" w:cs="GHEA Grapalat"/>
        </w:rPr>
        <w:t>уполномоченного</w:t>
      </w:r>
      <w:r w:rsidR="00571E4C" w:rsidRPr="00BF3E44">
        <w:rPr>
          <w:rFonts w:ascii="GHEA Grapalat" w:hAnsi="GHEA Grapalat" w:cs="Sylfaen"/>
        </w:rPr>
        <w:t xml:space="preserve"> </w:t>
      </w:r>
      <w:r w:rsidR="00571E4C" w:rsidRPr="00BF3E44">
        <w:rPr>
          <w:rFonts w:ascii="GHEA Grapalat" w:hAnsi="GHEA Grapalat" w:cs="GHEA Grapalat"/>
        </w:rPr>
        <w:t>органа</w:t>
      </w:r>
      <w:r w:rsidR="00571E4C" w:rsidRPr="00BF3E44">
        <w:rPr>
          <w:rFonts w:ascii="GHEA Grapalat" w:hAnsi="GHEA Grapalat" w:cs="Sylfaen"/>
        </w:rPr>
        <w:t>.</w:t>
      </w:r>
    </w:p>
    <w:p w14:paraId="284D6486"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C1631F6" w14:textId="77777777"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3A877692"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79DC8E76" w14:textId="77777777" w:rsidR="00BE0C42" w:rsidRPr="00D01711" w:rsidRDefault="00030D40" w:rsidP="00D01711">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F97766" w:rsidRPr="004A4643">
        <w:rPr>
          <w:rFonts w:ascii="GHEA Grapalat" w:hAnsi="GHEA Grapalat"/>
          <w:i/>
        </w:rPr>
        <w:t xml:space="preserve"> </w:t>
      </w:r>
      <w:r w:rsidR="00F97766" w:rsidRPr="00F97766">
        <w:rPr>
          <w:rFonts w:ascii="GHEA Grapalat" w:hAnsi="GHEA Grapalat"/>
          <w:iCs/>
        </w:rPr>
        <w:t xml:space="preserve">одностороннем порядке утвержденного </w:t>
      </w:r>
      <w:r w:rsidR="00F97766" w:rsidRPr="00F97766">
        <w:rPr>
          <w:rFonts w:ascii="GHEA Grapalat" w:hAnsi="GHEA Grapalat"/>
          <w:iCs/>
        </w:rPr>
        <w:lastRenderedPageBreak/>
        <w:t>заявления-в виде неустойки (приложение 5.1) или наличных денег</w:t>
      </w:r>
      <w:r w:rsidR="00F97766" w:rsidRPr="0025254A">
        <w:rPr>
          <w:rFonts w:ascii="GHEA Grapalat" w:hAnsi="GHEA Grapalat"/>
        </w:rPr>
        <w:t xml:space="preserve"> </w:t>
      </w:r>
      <w:r w:rsidR="0058395E"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1D523364" w14:textId="77777777"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58A33CE"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51F253AE"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8811F23" w14:textId="77777777"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C947540" w14:textId="77777777"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14:paraId="16631BE7" w14:textId="77777777" w:rsidR="00362FEF" w:rsidRDefault="00362FEF">
      <w:pPr>
        <w:rPr>
          <w:rFonts w:ascii="GHEA Grapalat" w:hAnsi="GHEA Grapalat" w:cs="Sylfaen"/>
        </w:rPr>
      </w:pPr>
      <w:r>
        <w:rPr>
          <w:rFonts w:ascii="GHEA Grapalat" w:hAnsi="GHEA Grapalat" w:cs="Sylfaen"/>
        </w:rPr>
        <w:br w:type="page"/>
      </w:r>
    </w:p>
    <w:p w14:paraId="733225F0" w14:textId="77777777" w:rsidR="00637D24" w:rsidRPr="009044F1" w:rsidRDefault="00637D24" w:rsidP="00B46D58">
      <w:pPr>
        <w:widowControl w:val="0"/>
        <w:tabs>
          <w:tab w:val="left" w:pos="1134"/>
        </w:tabs>
        <w:spacing w:after="160"/>
        <w:ind w:firstLine="567"/>
        <w:jc w:val="both"/>
        <w:rPr>
          <w:rFonts w:ascii="GHEA Grapalat" w:hAnsi="GHEA Grapalat" w:cs="Sylfaen"/>
        </w:rPr>
      </w:pPr>
    </w:p>
    <w:p w14:paraId="65E64ACB"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4ED02915" w14:textId="77777777" w:rsidR="003D5CAF" w:rsidRPr="009044F1" w:rsidRDefault="003D5CAF" w:rsidP="005066AC">
      <w:pPr>
        <w:rPr>
          <w:rFonts w:ascii="GHEA Grapalat" w:hAnsi="GHEA Grapalat" w:cs="Arial"/>
          <w:b/>
        </w:rPr>
      </w:pPr>
    </w:p>
    <w:p w14:paraId="22C4F494"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78E7A57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69C3759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6"/>
        <w:t>14</w:t>
      </w:r>
      <w:r w:rsidRPr="009044F1">
        <w:rPr>
          <w:rFonts w:ascii="GHEA Grapalat" w:hAnsi="GHEA Grapalat"/>
        </w:rPr>
        <w:t>.</w:t>
      </w:r>
    </w:p>
    <w:p w14:paraId="0A82CD8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5713FD00"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4DDC8FC"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B74392C" w14:textId="77777777" w:rsidR="00C54730" w:rsidRPr="00182C2E" w:rsidRDefault="00C54730" w:rsidP="00C54730">
      <w:pPr>
        <w:jc w:val="center"/>
        <w:rPr>
          <w:rFonts w:ascii="GHEA Grapalat" w:hAnsi="GHEA Grapalat"/>
          <w:b/>
        </w:rPr>
      </w:pPr>
    </w:p>
    <w:p w14:paraId="74C22DB7"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860B26D" w14:textId="77777777" w:rsidR="00C54730" w:rsidRPr="00182C2E" w:rsidRDefault="00C54730" w:rsidP="00C54730">
      <w:pPr>
        <w:jc w:val="center"/>
        <w:rPr>
          <w:rFonts w:ascii="GHEA Grapalat" w:hAnsi="GHEA Grapalat"/>
          <w:b/>
        </w:rPr>
      </w:pPr>
    </w:p>
    <w:p w14:paraId="10A9DDA3"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5FA8681E"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AAF1FB0"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0B5F8625"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6AA9FFCC"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w:t>
      </w:r>
      <w:r w:rsidRPr="000B56C9">
        <w:rPr>
          <w:rFonts w:ascii="GHEA Grapalat" w:hAnsi="GHEA Grapalat"/>
        </w:rPr>
        <w:lastRenderedPageBreak/>
        <w:t>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6C72475"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70CE4CD4"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566674A"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3495488B"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5E0CBAFC"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296E421F"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05EB5A4F"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30F44145"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2578D33A"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274C25C6"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F51DE45"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72C8BF86" w14:textId="77777777" w:rsidR="00C87BF8" w:rsidRPr="00570BBD" w:rsidRDefault="00C87BF8" w:rsidP="00C87BF8">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1A687C4E"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3575834B"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783AAE9B"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E4972C1" w14:textId="77777777"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2C45F74"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228EE366"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5EB67600"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D9D5D0"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77EC510B"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3FEE13F3" w14:textId="77777777" w:rsidR="00AE679C" w:rsidRPr="009044F1" w:rsidRDefault="00AE679C" w:rsidP="00B46D58">
      <w:pPr>
        <w:widowControl w:val="0"/>
        <w:spacing w:after="160"/>
        <w:jc w:val="center"/>
        <w:rPr>
          <w:rFonts w:ascii="GHEA Grapalat" w:hAnsi="GHEA Grapalat" w:cs="Sylfaen"/>
          <w:b/>
        </w:rPr>
      </w:pPr>
    </w:p>
    <w:p w14:paraId="2B801BFC" w14:textId="77777777" w:rsidR="004373E3" w:rsidRDefault="004373E3" w:rsidP="00B46D58">
      <w:pPr>
        <w:rPr>
          <w:rFonts w:ascii="GHEA Grapalat" w:hAnsi="GHEA Grapalat"/>
          <w:b/>
        </w:rPr>
      </w:pPr>
      <w:r>
        <w:rPr>
          <w:rFonts w:ascii="GHEA Grapalat" w:hAnsi="GHEA Grapalat"/>
          <w:b/>
        </w:rPr>
        <w:br w:type="page"/>
      </w:r>
    </w:p>
    <w:p w14:paraId="5B1DFF83" w14:textId="57CAA7BE" w:rsidR="008842CE" w:rsidRPr="00374F4A" w:rsidRDefault="00096865" w:rsidP="003978F9">
      <w:pPr>
        <w:widowControl w:val="0"/>
        <w:spacing w:after="160"/>
        <w:jc w:val="center"/>
        <w:rPr>
          <w:rFonts w:ascii="GHEA Grapalat" w:hAnsi="GHEA Grapalat"/>
          <w:b/>
        </w:rPr>
      </w:pPr>
      <w:r w:rsidRPr="009044F1">
        <w:rPr>
          <w:rFonts w:ascii="GHEA Grapalat" w:hAnsi="GHEA Grapalat"/>
          <w:b/>
        </w:rPr>
        <w:lastRenderedPageBreak/>
        <w:t>ЧАСТЬ II</w:t>
      </w:r>
    </w:p>
    <w:p w14:paraId="28E03A4E"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0F7381">
        <w:rPr>
          <w:rFonts w:ascii="GHEA Grapalat" w:hAnsi="GHEA Grapalat"/>
          <w:b/>
        </w:rPr>
        <w:t>ЗАПРОС КОТИРОВОК</w:t>
      </w:r>
    </w:p>
    <w:p w14:paraId="3D298386" w14:textId="77777777" w:rsidR="00096865" w:rsidRPr="009044F1" w:rsidRDefault="00096865" w:rsidP="00B46D58">
      <w:pPr>
        <w:widowControl w:val="0"/>
        <w:spacing w:after="160"/>
        <w:jc w:val="center"/>
        <w:rPr>
          <w:rFonts w:ascii="GHEA Grapalat" w:hAnsi="GHEA Grapalat"/>
        </w:rPr>
      </w:pPr>
    </w:p>
    <w:p w14:paraId="7CA78690"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1E24F2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22045DC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C8E220A" w14:textId="77777777" w:rsidR="008F15B9" w:rsidRPr="00372C48" w:rsidRDefault="00096865" w:rsidP="00372C4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13BC9A73"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457DE5D3"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09E6A466"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703DA13D"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075F863E"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76ADAD58"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7"/>
        <w:t>15</w:t>
      </w:r>
    </w:p>
    <w:p w14:paraId="7FE00B57"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8"/>
        <w:t>16</w:t>
      </w:r>
    </w:p>
    <w:p w14:paraId="51200AE8"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w:t>
      </w:r>
      <w:r w:rsidRPr="009044F1">
        <w:rPr>
          <w:rFonts w:ascii="GHEA Grapalat" w:hAnsi="GHEA Grapalat"/>
        </w:rPr>
        <w:lastRenderedPageBreak/>
        <w:t>детали — не</w:t>
      </w:r>
      <w:r w:rsidR="00E267E5">
        <w:rPr>
          <w:rFonts w:ascii="GHEA Grapalat" w:hAnsi="GHEA Grapalat"/>
        </w:rPr>
        <w:t xml:space="preserve"> требуются и не представляются.</w:t>
      </w:r>
    </w:p>
    <w:p w14:paraId="554F3B53"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5BA3BF36"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33EB4F36" w14:textId="77777777"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654AA73A"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BFE4963"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65525BB1"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2394718A"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10D4859D"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4416A0A4"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331D8DCB"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0FD572E6" w14:textId="77777777" w:rsidR="00ED59E0" w:rsidRDefault="00ED59E0" w:rsidP="00B46D58">
      <w:pPr>
        <w:widowControl w:val="0"/>
        <w:tabs>
          <w:tab w:val="left" w:pos="1134"/>
        </w:tabs>
        <w:spacing w:after="160"/>
        <w:ind w:firstLine="567"/>
        <w:jc w:val="both"/>
        <w:rPr>
          <w:rFonts w:ascii="GHEA Grapalat" w:hAnsi="GHEA Grapalat"/>
        </w:rPr>
      </w:pPr>
    </w:p>
    <w:p w14:paraId="0AA5A658" w14:textId="77777777" w:rsidR="00ED59E0" w:rsidRDefault="00ED59E0" w:rsidP="00B46D58">
      <w:pPr>
        <w:widowControl w:val="0"/>
        <w:tabs>
          <w:tab w:val="left" w:pos="1134"/>
        </w:tabs>
        <w:spacing w:after="160"/>
        <w:ind w:firstLine="567"/>
        <w:jc w:val="both"/>
        <w:rPr>
          <w:rFonts w:ascii="GHEA Grapalat" w:hAnsi="GHEA Grapalat"/>
        </w:rPr>
      </w:pPr>
    </w:p>
    <w:p w14:paraId="0FEB27B5" w14:textId="77777777" w:rsidR="00ED59E0" w:rsidRPr="00E267E5" w:rsidRDefault="00ED59E0" w:rsidP="00B46D58">
      <w:pPr>
        <w:widowControl w:val="0"/>
        <w:tabs>
          <w:tab w:val="left" w:pos="1134"/>
        </w:tabs>
        <w:spacing w:after="160"/>
        <w:ind w:firstLine="567"/>
        <w:jc w:val="both"/>
        <w:rPr>
          <w:rFonts w:ascii="GHEA Grapalat" w:hAnsi="GHEA Grapalat"/>
        </w:rPr>
      </w:pPr>
    </w:p>
    <w:p w14:paraId="4B5F04E6"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74BC399"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509B8877"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9CF2CCC" w14:textId="7AC858EF" w:rsidR="00A53ECF" w:rsidRDefault="00A53ECF">
      <w:pPr>
        <w:rPr>
          <w:rFonts w:ascii="GHEA Grapalat" w:hAnsi="GHEA Grapalat"/>
          <w:b/>
        </w:rPr>
      </w:pPr>
      <w:r>
        <w:rPr>
          <w:rFonts w:ascii="GHEA Grapalat" w:hAnsi="GHEA Grapalat"/>
          <w:b/>
        </w:rPr>
        <w:br w:type="page"/>
      </w:r>
    </w:p>
    <w:p w14:paraId="7308C846"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BF679B5" w14:textId="77777777" w:rsidR="001300B5" w:rsidRDefault="001300B5" w:rsidP="00B46D58">
      <w:pPr>
        <w:pStyle w:val="norm"/>
        <w:widowControl w:val="0"/>
        <w:spacing w:after="160" w:line="240" w:lineRule="auto"/>
        <w:ind w:firstLine="284"/>
        <w:jc w:val="right"/>
        <w:rPr>
          <w:rFonts w:ascii="GHEA Grapalat" w:hAnsi="GHEA Grapalat"/>
          <w:b/>
          <w:sz w:val="24"/>
          <w:szCs w:val="24"/>
        </w:rPr>
      </w:pPr>
    </w:p>
    <w:p w14:paraId="59A7E84C"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198799C2" w14:textId="547D5C42"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0F7381">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3C3206">
        <w:rPr>
          <w:rFonts w:ascii="GHEA Grapalat" w:hAnsi="GHEA Grapalat"/>
          <w:b/>
          <w:sz w:val="24"/>
          <w:szCs w:val="24"/>
        </w:rPr>
        <w:t>SHMAHKS-GH-APZB-26/11</w:t>
      </w:r>
      <w:r w:rsidR="00B666FB">
        <w:rPr>
          <w:rStyle w:val="af6"/>
          <w:rFonts w:ascii="GHEA Grapalat" w:hAnsi="GHEA Grapalat"/>
          <w:b/>
          <w:sz w:val="24"/>
          <w:szCs w:val="24"/>
        </w:rPr>
        <w:footnoteReference w:customMarkFollows="1" w:id="9"/>
        <w:t>*</w:t>
      </w:r>
      <w:r w:rsidR="006132ED">
        <w:rPr>
          <w:rFonts w:ascii="GHEA Grapalat" w:hAnsi="GHEA Grapalat"/>
          <w:sz w:val="24"/>
          <w:szCs w:val="24"/>
        </w:rPr>
        <w:t>"</w:t>
      </w:r>
    </w:p>
    <w:p w14:paraId="02225B68" w14:textId="77777777" w:rsidR="00B2572B" w:rsidRPr="00374F4A" w:rsidRDefault="00B2572B" w:rsidP="00B46D58">
      <w:pPr>
        <w:widowControl w:val="0"/>
        <w:spacing w:after="120"/>
        <w:jc w:val="center"/>
        <w:rPr>
          <w:rFonts w:ascii="GHEA Grapalat" w:hAnsi="GHEA Grapalat" w:cs="Sylfaen"/>
          <w:b/>
        </w:rPr>
      </w:pPr>
    </w:p>
    <w:p w14:paraId="7B195389"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15A695CD"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0F7381">
        <w:rPr>
          <w:rFonts w:ascii="GHEA Grapalat" w:hAnsi="GHEA Grapalat"/>
          <w:color w:val="auto"/>
          <w:sz w:val="24"/>
          <w:szCs w:val="24"/>
        </w:rPr>
        <w:t>ЗАПРОСА КОТИРОВКИ</w:t>
      </w:r>
      <w:r w:rsidR="00AA7117" w:rsidRPr="00374F4A">
        <w:rPr>
          <w:rFonts w:ascii="GHEA Grapalat" w:hAnsi="GHEA Grapalat"/>
          <w:color w:val="auto"/>
          <w:sz w:val="24"/>
          <w:szCs w:val="24"/>
        </w:rPr>
        <w:t xml:space="preserve"> </w:t>
      </w:r>
    </w:p>
    <w:p w14:paraId="32CD9A96" w14:textId="77777777" w:rsidR="00B2572B" w:rsidRPr="00374F4A" w:rsidRDefault="00B2572B" w:rsidP="00B46D58">
      <w:pPr>
        <w:widowControl w:val="0"/>
        <w:spacing w:after="120"/>
        <w:jc w:val="center"/>
        <w:rPr>
          <w:rFonts w:ascii="GHEA Grapalat" w:hAnsi="GHEA Grapalat"/>
        </w:rPr>
      </w:pPr>
    </w:p>
    <w:p w14:paraId="14B0406A"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48A3E6C4"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52D8D940"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6413433D"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520776F1" w14:textId="58EA5333"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3C3206">
        <w:rPr>
          <w:rFonts w:ascii="GHEA Grapalat" w:hAnsi="GHEA Grapalat"/>
        </w:rPr>
        <w:t>SHMAHKS-GH-APZB-26/11</w:t>
      </w:r>
      <w:r w:rsidR="006132ED">
        <w:rPr>
          <w:rFonts w:ascii="GHEA Grapalat" w:hAnsi="GHEA Grapalat"/>
        </w:rPr>
        <w:t>"</w:t>
      </w:r>
    </w:p>
    <w:p w14:paraId="036AD817"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34F0AA58"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0FC3D075"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620CDDA"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13860AA0"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18525B38"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2A822493" w14:textId="77777777" w:rsidR="000612B9" w:rsidRDefault="000612B9" w:rsidP="00B46D58">
      <w:pPr>
        <w:jc w:val="both"/>
        <w:rPr>
          <w:rFonts w:ascii="GHEA Grapalat" w:hAnsi="GHEA Grapalat"/>
        </w:rPr>
      </w:pPr>
    </w:p>
    <w:p w14:paraId="5DC1DBD7"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11BA909"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4D30A79E" w14:textId="77777777" w:rsidR="000612B9" w:rsidRDefault="000612B9" w:rsidP="00B46D58">
      <w:pPr>
        <w:jc w:val="both"/>
        <w:rPr>
          <w:rFonts w:ascii="GHEA Grapalat" w:hAnsi="GHEA Grapalat"/>
        </w:rPr>
      </w:pPr>
    </w:p>
    <w:p w14:paraId="5E9B4139"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052205F9"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54BC1E8" w14:textId="77777777" w:rsidR="00B138F3" w:rsidRDefault="00B138F3" w:rsidP="00B46D58">
      <w:pPr>
        <w:jc w:val="both"/>
        <w:rPr>
          <w:rFonts w:ascii="GHEA Grapalat" w:hAnsi="GHEA Grapalat"/>
        </w:rPr>
      </w:pPr>
    </w:p>
    <w:p w14:paraId="465A8758"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1A071F4D"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E4888C5" w14:textId="77777777" w:rsidR="00B138F3" w:rsidRDefault="00B138F3" w:rsidP="00F96993">
      <w:pPr>
        <w:jc w:val="both"/>
        <w:rPr>
          <w:rFonts w:ascii="GHEA Grapalat" w:hAnsi="GHEA Grapalat"/>
        </w:rPr>
      </w:pPr>
    </w:p>
    <w:p w14:paraId="5FB39F18"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8EB3809"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42D15C5A" w14:textId="77777777" w:rsidR="00B16483" w:rsidRDefault="00B16483" w:rsidP="00F96993">
      <w:pPr>
        <w:jc w:val="both"/>
        <w:rPr>
          <w:rFonts w:ascii="GHEA Grapalat" w:hAnsi="GHEA Grapalat"/>
          <w:sz w:val="18"/>
          <w:szCs w:val="18"/>
        </w:rPr>
      </w:pPr>
    </w:p>
    <w:p w14:paraId="74D0D38A"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0A505617"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470354B2" w14:textId="77777777" w:rsidR="00B16483" w:rsidRPr="00D3436F" w:rsidRDefault="00B16483" w:rsidP="00B16483">
      <w:pPr>
        <w:tabs>
          <w:tab w:val="left" w:pos="7371"/>
        </w:tabs>
        <w:spacing w:after="160"/>
        <w:ind w:left="3544" w:firstLine="3"/>
        <w:jc w:val="both"/>
        <w:rPr>
          <w:rFonts w:ascii="GHEA Grapalat" w:hAnsi="GHEA Grapalat"/>
          <w:sz w:val="16"/>
        </w:rPr>
      </w:pPr>
    </w:p>
    <w:p w14:paraId="65D50E2C"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подтверждает,что</w:t>
      </w:r>
      <w:proofErr w:type="spellEnd"/>
      <w:r>
        <w:rPr>
          <w:rFonts w:ascii="GHEA Grapalat" w:hAnsi="GHEA Grapalat"/>
        </w:rPr>
        <w:t>:</w:t>
      </w:r>
    </w:p>
    <w:p w14:paraId="398DA233"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09944DCE"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lastRenderedPageBreak/>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1979920F"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14:paraId="67E50218" w14:textId="77777777" w:rsidR="009E1F0A" w:rsidRPr="004F23CF" w:rsidRDefault="009E1F0A" w:rsidP="009E1F0A">
      <w:pPr>
        <w:rPr>
          <w:rFonts w:ascii="GHEA Grapalat" w:hAnsi="GHEA Grapalat"/>
          <w:i/>
          <w:sz w:val="16"/>
          <w:vertAlign w:val="superscript"/>
          <w:lang w:val="es-ES"/>
        </w:rPr>
      </w:pPr>
    </w:p>
    <w:p w14:paraId="578E38D8" w14:textId="3D17A40E"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r w:rsidR="000F7381">
        <w:rPr>
          <w:rFonts w:ascii="GHEA Grapalat" w:hAnsi="GHEA Grapalat"/>
        </w:rPr>
        <w:t>запрос котировок</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 xml:space="preserve">" </w:t>
      </w:r>
      <w:r w:rsidR="003C3206">
        <w:rPr>
          <w:rFonts w:ascii="GHEA Grapalat" w:hAnsi="GHEA Grapalat"/>
        </w:rPr>
        <w:t>SHMAHKS-GH-APZB-26/11</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0627A66A"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3A27F238"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298433A6" w14:textId="7019B92A" w:rsidR="006B3E56" w:rsidRPr="00AF791F" w:rsidRDefault="006B3E56" w:rsidP="00AF791F">
      <w:pPr>
        <w:pStyle w:val="aff"/>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0F7381">
        <w:rPr>
          <w:rFonts w:ascii="GHEA Grapalat" w:hAnsi="GHEA Grapalat"/>
        </w:rPr>
        <w:t>ЗАПРОСА КОТИРОВКИ</w:t>
      </w:r>
      <w:r w:rsidR="00305944" w:rsidRPr="00AF791F">
        <w:rPr>
          <w:rFonts w:ascii="GHEA Grapalat" w:hAnsi="GHEA Grapalat"/>
        </w:rPr>
        <w:t xml:space="preserve"> </w:t>
      </w:r>
      <w:r w:rsidRPr="00AF791F">
        <w:rPr>
          <w:rFonts w:ascii="GHEA Grapalat" w:hAnsi="GHEA Grapalat"/>
        </w:rPr>
        <w:t>под кодом "</w:t>
      </w:r>
      <w:r w:rsidR="003C3206">
        <w:rPr>
          <w:rFonts w:ascii="GHEA Grapalat" w:hAnsi="GHEA Grapalat"/>
        </w:rPr>
        <w:t>SHMAHKS-GH-APZB-26/11</w:t>
      </w:r>
      <w:r w:rsidRPr="00AF791F">
        <w:rPr>
          <w:rFonts w:ascii="GHEA Grapalat" w:hAnsi="GHEA Grapalat"/>
        </w:rPr>
        <w:t>"*</w:t>
      </w:r>
    </w:p>
    <w:p w14:paraId="4FBE30F5"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4E69160C"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0F7381">
        <w:rPr>
          <w:rFonts w:ascii="GHEA Grapalat" w:hAnsi="GHEA Grapalat"/>
        </w:rPr>
        <w:t>запрос котировок</w:t>
      </w:r>
      <w:r>
        <w:rPr>
          <w:rFonts w:ascii="GHEA Grapalat" w:hAnsi="GHEA Grapalat"/>
        </w:rPr>
        <w:t xml:space="preserve"> случая     одновременного </w:t>
      </w:r>
    </w:p>
    <w:p w14:paraId="307FAB8B"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CE4BD87"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5E47A933"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7E32FC77"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50C5380"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4EC0920" w14:textId="77777777" w:rsidR="006B3E56" w:rsidRDefault="006B3E56" w:rsidP="00B46D58">
      <w:pPr>
        <w:widowControl w:val="0"/>
        <w:spacing w:after="160"/>
        <w:jc w:val="both"/>
        <w:rPr>
          <w:ins w:id="6"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2E26F03C" w14:textId="77777777"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26DAFEF2"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3A7358E4" w14:textId="77777777" w:rsidR="00923711" w:rsidRDefault="009A73EA" w:rsidP="00372C48">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0"/>
        <w:t>**</w:t>
      </w:r>
      <w:r>
        <w:rPr>
          <w:rFonts w:ascii="GHEA Grapalat" w:hAnsi="GHEA Grapalat"/>
          <w:sz w:val="28"/>
          <w:szCs w:val="28"/>
        </w:rPr>
        <w:t>.</w:t>
      </w:r>
    </w:p>
    <w:p w14:paraId="7625E789" w14:textId="77777777" w:rsidR="00110534" w:rsidRDefault="00F36AD3" w:rsidP="00B46D58">
      <w:pPr>
        <w:jc w:val="both"/>
        <w:rPr>
          <w:rFonts w:ascii="GHEA Grapalat" w:hAnsi="GHEA Grapalat"/>
        </w:rPr>
      </w:pPr>
      <w:r>
        <w:rPr>
          <w:rFonts w:ascii="GHEA Grapalat" w:hAnsi="GHEA Grapalat"/>
        </w:rPr>
        <w:t xml:space="preserve"> </w:t>
      </w:r>
    </w:p>
    <w:p w14:paraId="27306244" w14:textId="77777777"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063688F9"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753169C2" w14:textId="77777777" w:rsidR="00F855BB" w:rsidRPr="000811C1" w:rsidRDefault="00F855BB" w:rsidP="00372C48">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03B32540" w14:textId="77777777" w:rsidR="006B3E56" w:rsidRPr="00D3436F" w:rsidRDefault="006B3E56" w:rsidP="00B46D58">
      <w:pPr>
        <w:tabs>
          <w:tab w:val="left" w:pos="7371"/>
        </w:tabs>
        <w:spacing w:after="160"/>
        <w:ind w:left="3544" w:firstLine="3"/>
        <w:jc w:val="both"/>
        <w:rPr>
          <w:rFonts w:ascii="GHEA Grapalat" w:hAnsi="GHEA Grapalat"/>
          <w:sz w:val="16"/>
        </w:rPr>
      </w:pPr>
    </w:p>
    <w:p w14:paraId="0AA8BFC7" w14:textId="77777777" w:rsidR="006B3E56" w:rsidRPr="00770B03" w:rsidRDefault="006B3E56" w:rsidP="00B46D58">
      <w:pPr>
        <w:tabs>
          <w:tab w:val="left" w:pos="7371"/>
        </w:tabs>
        <w:spacing w:after="160"/>
        <w:ind w:left="3544" w:firstLine="3"/>
        <w:jc w:val="both"/>
        <w:rPr>
          <w:rFonts w:ascii="GHEA Grapalat" w:hAnsi="GHEA Grapalat"/>
          <w:sz w:val="16"/>
        </w:rPr>
      </w:pPr>
    </w:p>
    <w:p w14:paraId="06D1D943"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B889A02"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02892130"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61CAD579"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3D6C7527" w14:textId="77777777" w:rsidR="00123294" w:rsidRDefault="00123294" w:rsidP="00B46D58">
      <w:pPr>
        <w:rPr>
          <w:rFonts w:ascii="GHEA Grapalat" w:hAnsi="GHEA Grapalat"/>
          <w:b/>
        </w:rPr>
      </w:pPr>
      <w:r>
        <w:rPr>
          <w:rFonts w:ascii="GHEA Grapalat" w:hAnsi="GHEA Grapalat"/>
          <w:b/>
        </w:rPr>
        <w:br w:type="page"/>
      </w:r>
    </w:p>
    <w:p w14:paraId="04D71CC2" w14:textId="77777777" w:rsidR="00B048B2" w:rsidRDefault="00B048B2" w:rsidP="00B46D58">
      <w:pPr>
        <w:rPr>
          <w:rFonts w:ascii="GHEA Grapalat" w:hAnsi="GHEA Grapalat"/>
          <w:b/>
        </w:rPr>
      </w:pPr>
    </w:p>
    <w:p w14:paraId="4B76EBCF" w14:textId="77777777"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2C4139EB" w14:textId="5252B6EE"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0F7381">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3C3206">
        <w:rPr>
          <w:rFonts w:ascii="GHEA Grapalat" w:hAnsi="GHEA Grapalat"/>
          <w:b/>
          <w:sz w:val="24"/>
          <w:szCs w:val="24"/>
        </w:rPr>
        <w:t>SHMAHKS-GH-APZB-26/11</w:t>
      </w:r>
      <w:r>
        <w:rPr>
          <w:rFonts w:ascii="GHEA Grapalat" w:hAnsi="GHEA Grapalat"/>
          <w:b/>
          <w:sz w:val="24"/>
          <w:szCs w:val="24"/>
        </w:rPr>
        <w:t>"</w:t>
      </w:r>
      <w:r>
        <w:rPr>
          <w:rStyle w:val="af6"/>
          <w:rFonts w:ascii="GHEA Grapalat" w:hAnsi="GHEA Grapalat"/>
          <w:b/>
          <w:sz w:val="24"/>
          <w:szCs w:val="24"/>
        </w:rPr>
        <w:footnoteReference w:customMarkFollows="1" w:id="11"/>
        <w:t>*</w:t>
      </w:r>
    </w:p>
    <w:p w14:paraId="5D57BE6B" w14:textId="77777777" w:rsidR="00D043C1" w:rsidRPr="009044F1" w:rsidRDefault="00D043C1" w:rsidP="00D043C1">
      <w:pPr>
        <w:widowControl w:val="0"/>
        <w:spacing w:after="160"/>
        <w:ind w:left="567" w:right="565"/>
        <w:jc w:val="center"/>
        <w:rPr>
          <w:rFonts w:ascii="GHEA Grapalat" w:hAnsi="GHEA Grapalat"/>
          <w:b/>
        </w:rPr>
      </w:pPr>
    </w:p>
    <w:p w14:paraId="0A30E4BE"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10C406A6"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4B3FB591" w14:textId="77777777"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14:paraId="66255C68"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4256EEBA"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1C113375" w14:textId="2E45C2A3"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3C3206">
        <w:rPr>
          <w:rFonts w:ascii="GHEA Grapalat" w:hAnsi="GHEA Grapalat"/>
        </w:rPr>
        <w:t>SHMAHKS-GH-APZB-26/11</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53FCB058" w14:textId="77777777" w:rsidTr="00FF3F2A">
        <w:tc>
          <w:tcPr>
            <w:tcW w:w="1042" w:type="dxa"/>
            <w:vMerge w:val="restart"/>
            <w:vAlign w:val="center"/>
          </w:tcPr>
          <w:p w14:paraId="5AEFD9D5" w14:textId="77777777" w:rsidR="00EE1022" w:rsidRDefault="00EE1022" w:rsidP="00FF3F2A">
            <w:pPr>
              <w:widowControl w:val="0"/>
              <w:jc w:val="center"/>
              <w:rPr>
                <w:rFonts w:ascii="GHEA Grapalat" w:hAnsi="GHEA Grapalat"/>
                <w:b/>
                <w:sz w:val="20"/>
                <w:szCs w:val="20"/>
              </w:rPr>
            </w:pPr>
          </w:p>
          <w:p w14:paraId="3E84A169"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01311B9B"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3B51EC07" w14:textId="77777777" w:rsidTr="000811C1">
        <w:trPr>
          <w:trHeight w:val="696"/>
        </w:trPr>
        <w:tc>
          <w:tcPr>
            <w:tcW w:w="1042" w:type="dxa"/>
            <w:vMerge/>
            <w:vAlign w:val="center"/>
          </w:tcPr>
          <w:p w14:paraId="2006122A"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23F38D4E"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5180BE14"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5308EFD0"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18E4E3A5"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1FFDE5B1"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6A618C58"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6227F901" w14:textId="77777777" w:rsidTr="00FF3F2A">
        <w:tc>
          <w:tcPr>
            <w:tcW w:w="1042" w:type="dxa"/>
          </w:tcPr>
          <w:p w14:paraId="50D89D2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21112454"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29AB7179"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312D0952"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27CB6AE1"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41CFF648"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66FCF98D" w14:textId="77777777" w:rsidTr="00FF3F2A">
        <w:tc>
          <w:tcPr>
            <w:tcW w:w="1042" w:type="dxa"/>
          </w:tcPr>
          <w:p w14:paraId="328874D4"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37F6BE3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0FEBE540"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67C6949A"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483FB54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4F1B579D"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1785062B" w14:textId="77777777" w:rsidTr="00FF3F2A">
        <w:tc>
          <w:tcPr>
            <w:tcW w:w="1042" w:type="dxa"/>
          </w:tcPr>
          <w:p w14:paraId="11FE760F"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6A03DD2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314770B1"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1CBAFC2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4C67894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3B0A5C55" w14:textId="77777777" w:rsidR="00D043C1" w:rsidRPr="00206AF8" w:rsidRDefault="00D043C1" w:rsidP="00FF3F2A">
            <w:pPr>
              <w:pStyle w:val="3"/>
              <w:keepNext w:val="0"/>
              <w:widowControl w:val="0"/>
              <w:spacing w:line="240" w:lineRule="auto"/>
              <w:jc w:val="left"/>
              <w:rPr>
                <w:rFonts w:ascii="GHEA Grapalat" w:hAnsi="GHEA Grapalat"/>
                <w:b/>
              </w:rPr>
            </w:pPr>
          </w:p>
        </w:tc>
      </w:tr>
    </w:tbl>
    <w:p w14:paraId="654A5891" w14:textId="77777777" w:rsidR="00D043C1" w:rsidRDefault="00D043C1" w:rsidP="00D043C1">
      <w:pPr>
        <w:widowControl w:val="0"/>
        <w:tabs>
          <w:tab w:val="left" w:pos="6804"/>
        </w:tabs>
        <w:jc w:val="center"/>
        <w:rPr>
          <w:rFonts w:ascii="GHEA Grapalat" w:hAnsi="GHEA Grapalat"/>
          <w:lang w:val="en-US"/>
        </w:rPr>
      </w:pPr>
    </w:p>
    <w:p w14:paraId="70348E4F"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B447286"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7BEA4209" w14:textId="77777777" w:rsidR="00D043C1" w:rsidRPr="008875C7" w:rsidRDefault="00D043C1" w:rsidP="00D043C1">
      <w:pPr>
        <w:widowControl w:val="0"/>
        <w:spacing w:after="160"/>
        <w:jc w:val="right"/>
        <w:rPr>
          <w:rFonts w:ascii="GHEA Grapalat" w:hAnsi="GHEA Grapalat"/>
        </w:rPr>
      </w:pPr>
    </w:p>
    <w:p w14:paraId="64F45EC9"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0DE52741" w14:textId="77777777" w:rsidR="00D043C1" w:rsidRDefault="00D043C1" w:rsidP="00D043C1">
      <w:pPr>
        <w:rPr>
          <w:rFonts w:ascii="GHEA Grapalat" w:hAnsi="GHEA Grapalat"/>
        </w:rPr>
      </w:pPr>
      <w:r>
        <w:rPr>
          <w:rFonts w:ascii="GHEA Grapalat" w:hAnsi="GHEA Grapalat"/>
        </w:rPr>
        <w:br w:type="page"/>
      </w:r>
    </w:p>
    <w:p w14:paraId="2B1FA11C" w14:textId="77777777"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7774875C" w14:textId="77777777"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на </w:t>
      </w:r>
      <w:r w:rsidR="000F7381">
        <w:rPr>
          <w:rFonts w:ascii="GHEA Grapalat" w:hAnsi="GHEA Grapalat"/>
          <w:b/>
        </w:rPr>
        <w:t>запрос котировок</w:t>
      </w:r>
    </w:p>
    <w:p w14:paraId="4C79CC9B" w14:textId="0E859CEA"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3C3206">
        <w:rPr>
          <w:rFonts w:ascii="GHEA Grapalat" w:hAnsi="GHEA Grapalat"/>
          <w:b/>
          <w:sz w:val="24"/>
          <w:szCs w:val="24"/>
        </w:rPr>
        <w:t>SHMAHKS-GH-APZB-26/11</w:t>
      </w:r>
      <w:r w:rsidR="000B5664">
        <w:rPr>
          <w:rFonts w:ascii="GHEA Grapalat" w:hAnsi="GHEA Grapalat"/>
          <w:b/>
          <w:sz w:val="24"/>
          <w:szCs w:val="24"/>
        </w:rPr>
        <w:t>*</w:t>
      </w:r>
      <w:r>
        <w:rPr>
          <w:rFonts w:ascii="GHEA Grapalat" w:hAnsi="GHEA Grapalat"/>
          <w:b/>
          <w:sz w:val="24"/>
          <w:szCs w:val="24"/>
        </w:rPr>
        <w:t>"</w:t>
      </w:r>
    </w:p>
    <w:p w14:paraId="77AB3DA2" w14:textId="77777777" w:rsidR="00F016A2" w:rsidRDefault="00F016A2">
      <w:pPr>
        <w:rPr>
          <w:rFonts w:ascii="GHEA Grapalat" w:hAnsi="GHEA Grapalat"/>
          <w:b/>
        </w:rPr>
      </w:pPr>
    </w:p>
    <w:p w14:paraId="7F685C32"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61A5DD2D"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332300A8" w14:textId="77777777" w:rsidR="00F016A2" w:rsidRPr="00ED3A13" w:rsidRDefault="00F016A2" w:rsidP="00F016A2">
      <w:pPr>
        <w:ind w:left="360" w:hanging="360"/>
        <w:jc w:val="center"/>
        <w:rPr>
          <w:rFonts w:ascii="GHEA Grapalat" w:eastAsia="GHEA Grapalat" w:hAnsi="GHEA Grapalat" w:cs="GHEA Grapalat"/>
          <w:b/>
        </w:rPr>
      </w:pPr>
    </w:p>
    <w:p w14:paraId="60DD09CA"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ACD85A4"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586B7325" w14:textId="77777777" w:rsidTr="006D2CDF">
        <w:tc>
          <w:tcPr>
            <w:tcW w:w="2836" w:type="dxa"/>
            <w:shd w:val="clear" w:color="auto" w:fill="D9E2F3"/>
            <w:vAlign w:val="center"/>
          </w:tcPr>
          <w:p w14:paraId="598CB6B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49CDD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713E6B4" w14:textId="77777777" w:rsidTr="006D2CDF">
        <w:tc>
          <w:tcPr>
            <w:tcW w:w="2836" w:type="dxa"/>
            <w:shd w:val="clear" w:color="auto" w:fill="D9E2F3"/>
            <w:vAlign w:val="center"/>
          </w:tcPr>
          <w:p w14:paraId="2D2D46C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D022A0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B0B589D" w14:textId="77777777" w:rsidTr="006D2CDF">
        <w:tc>
          <w:tcPr>
            <w:tcW w:w="2836" w:type="dxa"/>
            <w:shd w:val="clear" w:color="auto" w:fill="D9E2F3"/>
            <w:vAlign w:val="center"/>
          </w:tcPr>
          <w:p w14:paraId="718640C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6703E1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59A7257" w14:textId="77777777" w:rsidTr="006D2CDF">
        <w:tc>
          <w:tcPr>
            <w:tcW w:w="2836" w:type="dxa"/>
            <w:shd w:val="clear" w:color="auto" w:fill="D9E2F3"/>
            <w:vAlign w:val="center"/>
          </w:tcPr>
          <w:p w14:paraId="5D5371D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5428FF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E0EC439" w14:textId="77777777" w:rsidTr="006D2CDF">
        <w:tc>
          <w:tcPr>
            <w:tcW w:w="2836" w:type="dxa"/>
            <w:shd w:val="clear" w:color="auto" w:fill="D9E2F3"/>
            <w:vAlign w:val="center"/>
          </w:tcPr>
          <w:p w14:paraId="51214B7F"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7"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055A237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2F53B8" w14:textId="77777777" w:rsidTr="006D2CDF">
        <w:tc>
          <w:tcPr>
            <w:tcW w:w="2836" w:type="dxa"/>
            <w:shd w:val="clear" w:color="auto" w:fill="D9E2F3"/>
            <w:vAlign w:val="center"/>
          </w:tcPr>
          <w:p w14:paraId="478AA98E"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2D978753"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5BC9011D" w14:textId="77777777" w:rsidTr="006D2CDF">
        <w:tc>
          <w:tcPr>
            <w:tcW w:w="2836" w:type="dxa"/>
            <w:shd w:val="clear" w:color="auto" w:fill="D9E2F3"/>
            <w:vAlign w:val="center"/>
          </w:tcPr>
          <w:p w14:paraId="17AB8826"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A92C62A"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493C96CB"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7020C8E" w14:textId="77777777" w:rsidTr="006D2CDF">
        <w:tc>
          <w:tcPr>
            <w:tcW w:w="2835" w:type="dxa"/>
            <w:shd w:val="clear" w:color="auto" w:fill="D9E2F3"/>
            <w:vAlign w:val="center"/>
          </w:tcPr>
          <w:p w14:paraId="3471BAB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0A15F26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D2157FD" w14:textId="77777777" w:rsidTr="006D2CDF">
        <w:trPr>
          <w:trHeight w:val="1487"/>
        </w:trPr>
        <w:tc>
          <w:tcPr>
            <w:tcW w:w="2835" w:type="dxa"/>
            <w:shd w:val="clear" w:color="auto" w:fill="D9E2F3"/>
            <w:vAlign w:val="center"/>
          </w:tcPr>
          <w:p w14:paraId="74A8459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7683109D" w14:textId="77777777" w:rsidR="00F016A2" w:rsidRPr="00FD1EE4" w:rsidRDefault="00F016A2" w:rsidP="006D2CDF">
            <w:pPr>
              <w:spacing w:before="240" w:after="240"/>
              <w:rPr>
                <w:rFonts w:ascii="GHEA Grapalat" w:eastAsia="GHEA Grapalat" w:hAnsi="GHEA Grapalat" w:cs="GHEA Grapalat"/>
              </w:rPr>
            </w:pPr>
          </w:p>
        </w:tc>
      </w:tr>
    </w:tbl>
    <w:p w14:paraId="23394F9E"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65ACC64" w14:textId="77777777" w:rsidTr="006D2CDF">
        <w:tc>
          <w:tcPr>
            <w:tcW w:w="2835" w:type="dxa"/>
            <w:shd w:val="clear" w:color="auto" w:fill="D9E2F3"/>
            <w:vAlign w:val="center"/>
          </w:tcPr>
          <w:p w14:paraId="68B0178B"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468423B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4C9A9CB" w14:textId="77777777" w:rsidTr="006D2CDF">
        <w:tc>
          <w:tcPr>
            <w:tcW w:w="2835" w:type="dxa"/>
            <w:shd w:val="clear" w:color="auto" w:fill="D9E2F3"/>
            <w:vAlign w:val="center"/>
          </w:tcPr>
          <w:p w14:paraId="745FF8E8"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20DCE1A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8344066" w14:textId="77777777" w:rsidTr="006D2CDF">
        <w:tc>
          <w:tcPr>
            <w:tcW w:w="2835" w:type="dxa"/>
            <w:shd w:val="clear" w:color="auto" w:fill="D9E2F3"/>
            <w:vAlign w:val="center"/>
          </w:tcPr>
          <w:p w14:paraId="5783C0B0"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74840803" w14:textId="77777777" w:rsidR="00F016A2" w:rsidRPr="00FD1EE4" w:rsidRDefault="00F016A2" w:rsidP="006D2CDF">
            <w:pPr>
              <w:spacing w:before="240" w:after="240"/>
              <w:rPr>
                <w:rFonts w:ascii="GHEA Grapalat" w:eastAsia="GHEA Grapalat" w:hAnsi="GHEA Grapalat" w:cs="GHEA Grapalat"/>
              </w:rPr>
            </w:pPr>
          </w:p>
        </w:tc>
      </w:tr>
    </w:tbl>
    <w:p w14:paraId="57972C58"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14:paraId="5D8D1B03"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971BA06" w14:textId="77777777" w:rsidTr="006D2CDF">
        <w:tc>
          <w:tcPr>
            <w:tcW w:w="2835" w:type="dxa"/>
            <w:shd w:val="clear" w:color="auto" w:fill="D9E2F3"/>
            <w:vAlign w:val="center"/>
          </w:tcPr>
          <w:p w14:paraId="09522347"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F1FFE7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BD1F4E9" w14:textId="77777777" w:rsidTr="006D2CDF">
        <w:tc>
          <w:tcPr>
            <w:tcW w:w="2835" w:type="dxa"/>
            <w:shd w:val="clear" w:color="auto" w:fill="D9E2F3"/>
            <w:vAlign w:val="center"/>
          </w:tcPr>
          <w:p w14:paraId="1AFA6B1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13EC5051" w14:textId="77777777" w:rsidR="00F016A2" w:rsidRPr="00FD1EE4" w:rsidRDefault="00F016A2" w:rsidP="006D2CDF">
            <w:pPr>
              <w:spacing w:before="240" w:after="240"/>
              <w:rPr>
                <w:rFonts w:ascii="GHEA Grapalat" w:eastAsia="GHEA Grapalat" w:hAnsi="GHEA Grapalat" w:cs="GHEA Grapalat"/>
              </w:rPr>
            </w:pPr>
          </w:p>
        </w:tc>
      </w:tr>
    </w:tbl>
    <w:p w14:paraId="70AD8567"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8BF5E0D" w14:textId="77777777" w:rsidTr="006D2CDF">
        <w:tc>
          <w:tcPr>
            <w:tcW w:w="2835" w:type="dxa"/>
            <w:shd w:val="clear" w:color="auto" w:fill="D9E2F3"/>
            <w:vAlign w:val="center"/>
          </w:tcPr>
          <w:p w14:paraId="4BE3BCE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AD1ABF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E63D241" w14:textId="77777777" w:rsidTr="006D2CDF">
        <w:tc>
          <w:tcPr>
            <w:tcW w:w="2835" w:type="dxa"/>
            <w:shd w:val="clear" w:color="auto" w:fill="D9E2F3"/>
            <w:vAlign w:val="center"/>
          </w:tcPr>
          <w:p w14:paraId="4087F67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3B06C94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3FEDB75" w14:textId="77777777" w:rsidTr="006D2CDF">
        <w:tc>
          <w:tcPr>
            <w:tcW w:w="2835" w:type="dxa"/>
            <w:shd w:val="clear" w:color="auto" w:fill="D9E2F3"/>
            <w:vAlign w:val="center"/>
          </w:tcPr>
          <w:p w14:paraId="2685C2F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7495057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BAF5241" w14:textId="77777777" w:rsidTr="006D2CDF">
        <w:tc>
          <w:tcPr>
            <w:tcW w:w="2835" w:type="dxa"/>
            <w:shd w:val="clear" w:color="auto" w:fill="D9E2F3"/>
            <w:vAlign w:val="center"/>
          </w:tcPr>
          <w:p w14:paraId="3335C07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02662F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0E69C79" w14:textId="77777777" w:rsidTr="006D2CDF">
        <w:tc>
          <w:tcPr>
            <w:tcW w:w="2835" w:type="dxa"/>
            <w:shd w:val="clear" w:color="auto" w:fill="D9E2F3"/>
            <w:vAlign w:val="center"/>
          </w:tcPr>
          <w:p w14:paraId="1FF36E1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8D43AF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988896" w14:textId="77777777" w:rsidTr="006D2CDF">
        <w:trPr>
          <w:trHeight w:val="1361"/>
        </w:trPr>
        <w:tc>
          <w:tcPr>
            <w:tcW w:w="2835" w:type="dxa"/>
            <w:shd w:val="clear" w:color="auto" w:fill="D9E2F3"/>
            <w:vAlign w:val="center"/>
          </w:tcPr>
          <w:p w14:paraId="0A0DB52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4AEAB7C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2FCA235" w14:textId="77777777" w:rsidTr="006D2CDF">
        <w:tc>
          <w:tcPr>
            <w:tcW w:w="2835" w:type="dxa"/>
            <w:shd w:val="clear" w:color="auto" w:fill="D9E2F3"/>
            <w:vAlign w:val="center"/>
          </w:tcPr>
          <w:p w14:paraId="5BBCA6A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исполнительного </w:t>
            </w:r>
            <w:r w:rsidRPr="00421E0E">
              <w:rPr>
                <w:rFonts w:ascii="GHEA Grapalat" w:eastAsia="GHEA Grapalat" w:hAnsi="GHEA Grapalat" w:cs="GHEA Grapalat"/>
                <w:color w:val="000000"/>
              </w:rPr>
              <w:lastRenderedPageBreak/>
              <w:t>органа</w:t>
            </w:r>
          </w:p>
        </w:tc>
        <w:tc>
          <w:tcPr>
            <w:tcW w:w="6180" w:type="dxa"/>
            <w:vAlign w:val="center"/>
          </w:tcPr>
          <w:p w14:paraId="6F531FEC" w14:textId="77777777" w:rsidR="00F016A2" w:rsidRPr="00FD1EE4" w:rsidRDefault="00F016A2" w:rsidP="006D2CDF">
            <w:pPr>
              <w:spacing w:before="240" w:after="240"/>
              <w:rPr>
                <w:rFonts w:ascii="GHEA Grapalat" w:eastAsia="GHEA Grapalat" w:hAnsi="GHEA Grapalat" w:cs="GHEA Grapalat"/>
              </w:rPr>
            </w:pPr>
          </w:p>
        </w:tc>
      </w:tr>
    </w:tbl>
    <w:p w14:paraId="10E7C6AA"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1C028FE9" w14:textId="77777777" w:rsidTr="006D2CDF">
        <w:tc>
          <w:tcPr>
            <w:tcW w:w="2836" w:type="dxa"/>
            <w:shd w:val="clear" w:color="auto" w:fill="D9E2F3"/>
            <w:vAlign w:val="center"/>
          </w:tcPr>
          <w:p w14:paraId="26BD2174"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40B933B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851BDEC" w14:textId="77777777" w:rsidTr="006D2CDF">
        <w:tc>
          <w:tcPr>
            <w:tcW w:w="2836" w:type="dxa"/>
            <w:shd w:val="clear" w:color="auto" w:fill="D9E2F3"/>
            <w:vAlign w:val="center"/>
          </w:tcPr>
          <w:p w14:paraId="2957A49A"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22528250" w14:textId="77777777" w:rsidR="00F016A2" w:rsidRPr="00FD1EE4" w:rsidRDefault="002025D8"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525DECC9" w14:textId="77777777" w:rsidR="00F016A2" w:rsidRPr="00FD1EE4" w:rsidRDefault="002025D8"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2EFFDF1" w14:textId="77777777" w:rsidR="00F016A2" w:rsidRPr="00CB7DFD" w:rsidRDefault="00F016A2" w:rsidP="00D2691A">
      <w:pPr>
        <w:pBdr>
          <w:top w:val="nil"/>
          <w:left w:val="nil"/>
          <w:bottom w:val="nil"/>
          <w:right w:val="nil"/>
          <w:between w:val="nil"/>
        </w:pBdr>
        <w:spacing w:before="240"/>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7BEE0673"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5452E65" w14:textId="77777777" w:rsidTr="006D2CDF">
        <w:tc>
          <w:tcPr>
            <w:tcW w:w="2837" w:type="dxa"/>
            <w:shd w:val="clear" w:color="auto" w:fill="D9E2F3"/>
            <w:vAlign w:val="center"/>
          </w:tcPr>
          <w:p w14:paraId="757A6C6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49C8FC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E1A54D8" w14:textId="77777777" w:rsidTr="006D2CDF">
        <w:tc>
          <w:tcPr>
            <w:tcW w:w="2837" w:type="dxa"/>
            <w:shd w:val="clear" w:color="auto" w:fill="D9E2F3"/>
            <w:vAlign w:val="center"/>
          </w:tcPr>
          <w:p w14:paraId="3A11B5D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5479576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0DD9CCB" w14:textId="77777777" w:rsidTr="006D2CDF">
        <w:tc>
          <w:tcPr>
            <w:tcW w:w="2837" w:type="dxa"/>
            <w:shd w:val="clear" w:color="auto" w:fill="D9E2F3"/>
            <w:vAlign w:val="center"/>
          </w:tcPr>
          <w:p w14:paraId="6335C12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2040CBF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CA8DB62" w14:textId="77777777" w:rsidTr="006D2CDF">
        <w:tc>
          <w:tcPr>
            <w:tcW w:w="2837" w:type="dxa"/>
            <w:shd w:val="clear" w:color="auto" w:fill="D9E2F3"/>
            <w:vAlign w:val="center"/>
          </w:tcPr>
          <w:p w14:paraId="00D4FE54"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62D8342" w14:textId="77777777" w:rsidR="00F016A2" w:rsidRPr="00FD1EE4" w:rsidRDefault="002025D8"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1B112AEF" w14:textId="77777777" w:rsidR="00F016A2" w:rsidRPr="00FD1EE4" w:rsidRDefault="002025D8"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4F5473B"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0E01B941" w14:textId="77777777" w:rsidTr="006D2CDF">
        <w:tc>
          <w:tcPr>
            <w:tcW w:w="2837" w:type="dxa"/>
            <w:shd w:val="clear" w:color="auto" w:fill="D9E2F3"/>
            <w:vAlign w:val="center"/>
          </w:tcPr>
          <w:p w14:paraId="00BA9800"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165EB5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47E72D2" w14:textId="77777777" w:rsidTr="006D2CDF">
        <w:tc>
          <w:tcPr>
            <w:tcW w:w="2837" w:type="dxa"/>
            <w:shd w:val="clear" w:color="auto" w:fill="D9E2F3"/>
            <w:vAlign w:val="center"/>
          </w:tcPr>
          <w:p w14:paraId="732CB96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15D0C0B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6CF10D0" w14:textId="77777777" w:rsidTr="006D2CDF">
        <w:tc>
          <w:tcPr>
            <w:tcW w:w="2837" w:type="dxa"/>
            <w:shd w:val="clear" w:color="auto" w:fill="D9E2F3"/>
            <w:vAlign w:val="center"/>
          </w:tcPr>
          <w:p w14:paraId="02078E3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76E6FEE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FB4973C" w14:textId="77777777" w:rsidTr="006D2CDF">
        <w:tc>
          <w:tcPr>
            <w:tcW w:w="2837" w:type="dxa"/>
            <w:shd w:val="clear" w:color="auto" w:fill="D9E2F3"/>
            <w:vAlign w:val="center"/>
          </w:tcPr>
          <w:p w14:paraId="20C4BB07"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647CF9D" w14:textId="77777777" w:rsidR="00F016A2" w:rsidRPr="00FD1EE4" w:rsidRDefault="002025D8"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7BF48C3A" w14:textId="77777777" w:rsidR="00F016A2" w:rsidRPr="00FD1EE4" w:rsidRDefault="002025D8"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E1AD6E6"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66B32A5E"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3989A376" w14:textId="77777777" w:rsidTr="006D2CDF">
        <w:tc>
          <w:tcPr>
            <w:tcW w:w="2836" w:type="dxa"/>
            <w:shd w:val="clear" w:color="auto" w:fill="D9E2F3"/>
            <w:vAlign w:val="center"/>
          </w:tcPr>
          <w:p w14:paraId="026D38E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32BFCA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7501034" w14:textId="77777777" w:rsidTr="006D2CDF">
        <w:tc>
          <w:tcPr>
            <w:tcW w:w="2836" w:type="dxa"/>
            <w:shd w:val="clear" w:color="auto" w:fill="D9E2F3"/>
            <w:vAlign w:val="center"/>
          </w:tcPr>
          <w:p w14:paraId="7050C73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65F6C77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5771E9F" w14:textId="77777777" w:rsidTr="006D2CDF">
        <w:tc>
          <w:tcPr>
            <w:tcW w:w="2836" w:type="dxa"/>
            <w:shd w:val="clear" w:color="auto" w:fill="D9E2F3"/>
            <w:vAlign w:val="center"/>
          </w:tcPr>
          <w:p w14:paraId="658A762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BE3992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DF45159" w14:textId="77777777" w:rsidTr="006D2CDF">
        <w:tc>
          <w:tcPr>
            <w:tcW w:w="2836" w:type="dxa"/>
            <w:shd w:val="clear" w:color="auto" w:fill="D9E2F3"/>
            <w:vAlign w:val="center"/>
          </w:tcPr>
          <w:p w14:paraId="35DE8F1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3624D46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5840431" w14:textId="77777777" w:rsidTr="006D2CDF">
        <w:tc>
          <w:tcPr>
            <w:tcW w:w="2836" w:type="dxa"/>
            <w:shd w:val="clear" w:color="auto" w:fill="D9E2F3"/>
            <w:vAlign w:val="center"/>
          </w:tcPr>
          <w:p w14:paraId="60E1A17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4AFB4B4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53AC68" w14:textId="77777777" w:rsidTr="006D2CDF">
        <w:tc>
          <w:tcPr>
            <w:tcW w:w="2836" w:type="dxa"/>
            <w:shd w:val="clear" w:color="auto" w:fill="D9E2F3"/>
            <w:vAlign w:val="center"/>
          </w:tcPr>
          <w:p w14:paraId="54A1890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541247A7" w14:textId="77777777" w:rsidR="00F016A2" w:rsidRPr="00FD1EE4" w:rsidRDefault="00F016A2" w:rsidP="006D2CDF">
            <w:pPr>
              <w:spacing w:before="240" w:after="240"/>
              <w:rPr>
                <w:rFonts w:ascii="GHEA Grapalat" w:eastAsia="GHEA Grapalat" w:hAnsi="GHEA Grapalat" w:cs="GHEA Grapalat"/>
              </w:rPr>
            </w:pPr>
          </w:p>
        </w:tc>
      </w:tr>
    </w:tbl>
    <w:p w14:paraId="1109EA5A"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5B6EBA42" w14:textId="77777777" w:rsidTr="006D2CDF">
        <w:tc>
          <w:tcPr>
            <w:tcW w:w="2977" w:type="dxa"/>
            <w:shd w:val="clear" w:color="auto" w:fill="D9E2F3"/>
            <w:vAlign w:val="center"/>
          </w:tcPr>
          <w:p w14:paraId="447026A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1D86E79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6767825" w14:textId="77777777" w:rsidTr="006D2CDF">
        <w:tc>
          <w:tcPr>
            <w:tcW w:w="2977" w:type="dxa"/>
            <w:shd w:val="clear" w:color="auto" w:fill="D9E2F3"/>
            <w:vAlign w:val="center"/>
          </w:tcPr>
          <w:p w14:paraId="41EC573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22DB69C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059353B" w14:textId="77777777" w:rsidTr="006D2CDF">
        <w:tc>
          <w:tcPr>
            <w:tcW w:w="2977" w:type="dxa"/>
            <w:shd w:val="clear" w:color="auto" w:fill="D9E2F3"/>
            <w:vAlign w:val="center"/>
          </w:tcPr>
          <w:p w14:paraId="19EC16C2"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1131D8D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1972CDA" w14:textId="77777777" w:rsidTr="006D2CDF">
        <w:tc>
          <w:tcPr>
            <w:tcW w:w="2977" w:type="dxa"/>
            <w:shd w:val="clear" w:color="auto" w:fill="D9E2F3"/>
            <w:vAlign w:val="center"/>
          </w:tcPr>
          <w:p w14:paraId="395BF2F3"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178417F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A9301F7" w14:textId="77777777" w:rsidTr="006D2CDF">
        <w:tc>
          <w:tcPr>
            <w:tcW w:w="2977" w:type="dxa"/>
            <w:shd w:val="clear" w:color="auto" w:fill="D9E2F3"/>
            <w:vAlign w:val="center"/>
          </w:tcPr>
          <w:p w14:paraId="5FA078C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2A46D62B" w14:textId="77777777" w:rsidR="00F016A2" w:rsidRPr="00FD1EE4" w:rsidRDefault="00F016A2" w:rsidP="006D2CDF">
            <w:pPr>
              <w:spacing w:before="240" w:after="240"/>
              <w:rPr>
                <w:rFonts w:ascii="GHEA Grapalat" w:eastAsia="GHEA Grapalat" w:hAnsi="GHEA Grapalat" w:cs="GHEA Grapalat"/>
              </w:rPr>
            </w:pPr>
          </w:p>
        </w:tc>
      </w:tr>
    </w:tbl>
    <w:p w14:paraId="74BF5278"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1AA914DD" w14:textId="77777777" w:rsidTr="006D2CDF">
        <w:tc>
          <w:tcPr>
            <w:tcW w:w="2943" w:type="dxa"/>
            <w:shd w:val="clear" w:color="auto" w:fill="D9E2F3"/>
            <w:vAlign w:val="center"/>
          </w:tcPr>
          <w:p w14:paraId="6ACBBB9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24E9067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1857F29" w14:textId="77777777" w:rsidTr="006D2CDF">
        <w:tc>
          <w:tcPr>
            <w:tcW w:w="2943" w:type="dxa"/>
            <w:shd w:val="clear" w:color="auto" w:fill="D9E2F3"/>
            <w:vAlign w:val="center"/>
          </w:tcPr>
          <w:p w14:paraId="639226C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78E62E2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3CCA24B" w14:textId="77777777" w:rsidTr="006D2CDF">
        <w:tc>
          <w:tcPr>
            <w:tcW w:w="2943" w:type="dxa"/>
            <w:shd w:val="clear" w:color="auto" w:fill="D9E2F3"/>
            <w:vAlign w:val="center"/>
          </w:tcPr>
          <w:p w14:paraId="696C1E6F"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73D880A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5B82A10" w14:textId="77777777" w:rsidTr="006D2CDF">
        <w:tc>
          <w:tcPr>
            <w:tcW w:w="2943" w:type="dxa"/>
            <w:shd w:val="clear" w:color="auto" w:fill="D9E2F3"/>
            <w:vAlign w:val="center"/>
          </w:tcPr>
          <w:p w14:paraId="6C7AFB6C"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50C58D1" w14:textId="77777777" w:rsidR="00F016A2" w:rsidRPr="00FD1EE4" w:rsidRDefault="00F016A2" w:rsidP="006D2CDF">
            <w:pPr>
              <w:spacing w:before="240" w:after="240"/>
              <w:rPr>
                <w:rFonts w:ascii="GHEA Grapalat" w:eastAsia="GHEA Grapalat" w:hAnsi="GHEA Grapalat" w:cs="GHEA Grapalat"/>
              </w:rPr>
            </w:pPr>
          </w:p>
        </w:tc>
      </w:tr>
    </w:tbl>
    <w:p w14:paraId="05325D04"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495408B5" w14:textId="77777777" w:rsidTr="006D2CDF">
        <w:tc>
          <w:tcPr>
            <w:tcW w:w="2837" w:type="dxa"/>
            <w:shd w:val="clear" w:color="auto" w:fill="D9E2F3"/>
            <w:vAlign w:val="center"/>
          </w:tcPr>
          <w:p w14:paraId="7827149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E4D5F7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C395607" w14:textId="77777777" w:rsidTr="006D2CDF">
        <w:tc>
          <w:tcPr>
            <w:tcW w:w="2837" w:type="dxa"/>
            <w:shd w:val="clear" w:color="auto" w:fill="D9E2F3"/>
            <w:vAlign w:val="center"/>
          </w:tcPr>
          <w:p w14:paraId="37DEF59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7F80D35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45636BE" w14:textId="77777777" w:rsidTr="006D2CDF">
        <w:tc>
          <w:tcPr>
            <w:tcW w:w="2837" w:type="dxa"/>
            <w:shd w:val="clear" w:color="auto" w:fill="D9E2F3"/>
            <w:vAlign w:val="center"/>
          </w:tcPr>
          <w:p w14:paraId="0EA609B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12CF435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E4A9109" w14:textId="77777777" w:rsidTr="006D2CDF">
        <w:tc>
          <w:tcPr>
            <w:tcW w:w="2837" w:type="dxa"/>
            <w:shd w:val="clear" w:color="auto" w:fill="D9E2F3"/>
            <w:vAlign w:val="center"/>
          </w:tcPr>
          <w:p w14:paraId="6A7EF95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242FF158" w14:textId="77777777" w:rsidR="00F016A2" w:rsidRPr="00FD1EE4" w:rsidRDefault="00F016A2" w:rsidP="006D2CDF">
            <w:pPr>
              <w:spacing w:before="240" w:after="240"/>
              <w:rPr>
                <w:rFonts w:ascii="GHEA Grapalat" w:eastAsia="GHEA Grapalat" w:hAnsi="GHEA Grapalat" w:cs="GHEA Grapalat"/>
              </w:rPr>
            </w:pPr>
          </w:p>
        </w:tc>
      </w:tr>
    </w:tbl>
    <w:p w14:paraId="6DAAFED4"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761CC607" w14:textId="77777777" w:rsidTr="006D2CDF">
        <w:trPr>
          <w:trHeight w:val="924"/>
        </w:trPr>
        <w:tc>
          <w:tcPr>
            <w:tcW w:w="9016" w:type="dxa"/>
            <w:gridSpan w:val="2"/>
            <w:vAlign w:val="center"/>
          </w:tcPr>
          <w:p w14:paraId="53FEEED2" w14:textId="77777777" w:rsidR="00F016A2" w:rsidRPr="00FD1EE4" w:rsidRDefault="002025D8"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43F6E64F" w14:textId="77777777" w:rsidTr="006D2CDF">
        <w:trPr>
          <w:trHeight w:val="684"/>
        </w:trPr>
        <w:tc>
          <w:tcPr>
            <w:tcW w:w="4508" w:type="dxa"/>
            <w:shd w:val="clear" w:color="auto" w:fill="D9E2F3"/>
            <w:vAlign w:val="center"/>
          </w:tcPr>
          <w:p w14:paraId="48E5EF4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381976F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0A46315" w14:textId="77777777" w:rsidTr="006D2CDF">
        <w:trPr>
          <w:trHeight w:val="1282"/>
        </w:trPr>
        <w:tc>
          <w:tcPr>
            <w:tcW w:w="4508" w:type="dxa"/>
            <w:shd w:val="clear" w:color="auto" w:fill="D9E2F3"/>
            <w:vAlign w:val="center"/>
          </w:tcPr>
          <w:p w14:paraId="71EE3E1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5BD0C694" w14:textId="77777777" w:rsidR="00F016A2" w:rsidRPr="006B364D" w:rsidRDefault="002025D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735F0DE1" w14:textId="77777777" w:rsidR="00F016A2" w:rsidRPr="00F10CBA" w:rsidRDefault="002025D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26456111" w14:textId="77777777" w:rsidTr="006D2CDF">
        <w:tc>
          <w:tcPr>
            <w:tcW w:w="9016" w:type="dxa"/>
            <w:gridSpan w:val="2"/>
            <w:vAlign w:val="center"/>
          </w:tcPr>
          <w:p w14:paraId="5D79D74C" w14:textId="77777777" w:rsidR="00F016A2" w:rsidRPr="00FD1EE4" w:rsidRDefault="002025D8"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5B027797" w14:textId="77777777" w:rsidTr="006D2CDF">
        <w:tc>
          <w:tcPr>
            <w:tcW w:w="9016" w:type="dxa"/>
            <w:gridSpan w:val="2"/>
            <w:vAlign w:val="center"/>
          </w:tcPr>
          <w:p w14:paraId="4EA99693" w14:textId="77777777" w:rsidR="00F016A2" w:rsidRPr="00FD1EE4" w:rsidRDefault="002025D8"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08B2D52B"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0F9D59B7" w14:textId="77777777" w:rsidTr="006D2CDF">
        <w:trPr>
          <w:trHeight w:val="924"/>
        </w:trPr>
        <w:tc>
          <w:tcPr>
            <w:tcW w:w="9016" w:type="dxa"/>
            <w:gridSpan w:val="2"/>
            <w:vAlign w:val="center"/>
          </w:tcPr>
          <w:p w14:paraId="4FA88905" w14:textId="77777777" w:rsidR="00F016A2" w:rsidRPr="00FD1EE4" w:rsidRDefault="002025D8"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20FEA780" w14:textId="77777777" w:rsidTr="006D2CDF">
        <w:trPr>
          <w:trHeight w:val="684"/>
        </w:trPr>
        <w:tc>
          <w:tcPr>
            <w:tcW w:w="4508" w:type="dxa"/>
            <w:shd w:val="clear" w:color="auto" w:fill="D9E2F3"/>
            <w:vAlign w:val="center"/>
          </w:tcPr>
          <w:p w14:paraId="22876D3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07699F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4043444" w14:textId="77777777" w:rsidTr="006D2CDF">
        <w:trPr>
          <w:trHeight w:val="1282"/>
        </w:trPr>
        <w:tc>
          <w:tcPr>
            <w:tcW w:w="4508" w:type="dxa"/>
            <w:shd w:val="clear" w:color="auto" w:fill="D9E2F3"/>
            <w:vAlign w:val="center"/>
          </w:tcPr>
          <w:p w14:paraId="646CA78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3762B6B6" w14:textId="77777777" w:rsidR="00F016A2" w:rsidRPr="00C843BA" w:rsidRDefault="002025D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61083C75" w14:textId="77777777" w:rsidR="00F016A2" w:rsidRPr="00C843BA" w:rsidRDefault="002025D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76B69554" w14:textId="77777777" w:rsidTr="006D2CDF">
        <w:tc>
          <w:tcPr>
            <w:tcW w:w="9016" w:type="dxa"/>
            <w:gridSpan w:val="2"/>
            <w:vAlign w:val="center"/>
          </w:tcPr>
          <w:p w14:paraId="0055CD6E" w14:textId="77777777" w:rsidR="00F016A2" w:rsidRPr="00FD1EE4" w:rsidRDefault="002025D8"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69061127" w14:textId="77777777" w:rsidTr="006D2CDF">
        <w:tc>
          <w:tcPr>
            <w:tcW w:w="9016" w:type="dxa"/>
            <w:gridSpan w:val="2"/>
            <w:vAlign w:val="center"/>
          </w:tcPr>
          <w:p w14:paraId="558BA357" w14:textId="77777777" w:rsidR="00F016A2" w:rsidRPr="00FD1EE4" w:rsidRDefault="002025D8"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58182FF0" w14:textId="77777777" w:rsidTr="006D2CDF">
        <w:tc>
          <w:tcPr>
            <w:tcW w:w="9016" w:type="dxa"/>
            <w:gridSpan w:val="2"/>
            <w:vAlign w:val="center"/>
          </w:tcPr>
          <w:p w14:paraId="28CCE920" w14:textId="77777777" w:rsidR="00F016A2" w:rsidRPr="00FD1EE4" w:rsidRDefault="002025D8"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544B7203" w14:textId="77777777" w:rsidTr="006D2CDF">
        <w:tc>
          <w:tcPr>
            <w:tcW w:w="9016" w:type="dxa"/>
            <w:gridSpan w:val="2"/>
            <w:vAlign w:val="center"/>
          </w:tcPr>
          <w:p w14:paraId="32F3F6AF" w14:textId="77777777" w:rsidR="00F016A2" w:rsidRPr="00FD1EE4" w:rsidRDefault="002025D8"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6D61C025"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53D7270F" w14:textId="77777777" w:rsidTr="006D2CDF">
        <w:tc>
          <w:tcPr>
            <w:tcW w:w="2837" w:type="dxa"/>
            <w:shd w:val="clear" w:color="auto" w:fill="D9E2F3"/>
            <w:vAlign w:val="center"/>
          </w:tcPr>
          <w:p w14:paraId="5A152A39"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901C45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856073D" w14:textId="77777777" w:rsidTr="006D2CDF">
        <w:tc>
          <w:tcPr>
            <w:tcW w:w="2837" w:type="dxa"/>
            <w:shd w:val="clear" w:color="auto" w:fill="D9E2F3"/>
            <w:vAlign w:val="center"/>
          </w:tcPr>
          <w:p w14:paraId="00024D49"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735B8D08" w14:textId="77777777" w:rsidR="00F016A2" w:rsidRPr="00B23852" w:rsidRDefault="002025D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1A3E6FDC" w14:textId="77777777" w:rsidR="00F016A2" w:rsidRPr="00FD1EE4" w:rsidRDefault="002025D8"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05C74F84" w14:textId="77777777" w:rsidTr="006D2CDF">
        <w:tc>
          <w:tcPr>
            <w:tcW w:w="2837" w:type="dxa"/>
            <w:shd w:val="clear" w:color="auto" w:fill="D9E2F3"/>
            <w:vAlign w:val="center"/>
          </w:tcPr>
          <w:p w14:paraId="47609177"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EB9680E" w14:textId="77777777" w:rsidR="00F016A2" w:rsidRPr="005600B4" w:rsidRDefault="002025D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09D9DB86" w14:textId="77777777" w:rsidR="00F016A2" w:rsidRPr="005600B4" w:rsidRDefault="002025D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4A42386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10DBEB8" w14:textId="77777777" w:rsidTr="006D2CDF">
        <w:tc>
          <w:tcPr>
            <w:tcW w:w="2837" w:type="dxa"/>
            <w:shd w:val="clear" w:color="auto" w:fill="D9E2F3"/>
            <w:vAlign w:val="center"/>
          </w:tcPr>
          <w:p w14:paraId="697A526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14B93AB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AF0C587" w14:textId="77777777" w:rsidTr="006D2CDF">
        <w:tc>
          <w:tcPr>
            <w:tcW w:w="2837" w:type="dxa"/>
            <w:shd w:val="clear" w:color="auto" w:fill="D9E2F3"/>
            <w:vAlign w:val="center"/>
          </w:tcPr>
          <w:p w14:paraId="275A5C9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509E7B66" w14:textId="77777777" w:rsidR="00F016A2" w:rsidRPr="00FD1EE4" w:rsidRDefault="00F016A2" w:rsidP="006D2CDF">
            <w:pPr>
              <w:spacing w:before="240" w:after="240"/>
              <w:rPr>
                <w:rFonts w:ascii="GHEA Grapalat" w:eastAsia="GHEA Grapalat" w:hAnsi="GHEA Grapalat" w:cs="GHEA Grapalat"/>
              </w:rPr>
            </w:pPr>
          </w:p>
        </w:tc>
      </w:tr>
    </w:tbl>
    <w:p w14:paraId="31D6C534" w14:textId="77777777" w:rsidR="00F016A2" w:rsidRPr="00FD1EE4" w:rsidRDefault="00F016A2" w:rsidP="00D2691A">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17582ACB"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607BA2A6" w14:textId="77777777" w:rsidTr="006D2CDF">
        <w:tc>
          <w:tcPr>
            <w:tcW w:w="2835" w:type="dxa"/>
            <w:shd w:val="clear" w:color="auto" w:fill="D9E2F3"/>
            <w:vAlign w:val="center"/>
          </w:tcPr>
          <w:p w14:paraId="2C6E6B7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31E67A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B69A0F5" w14:textId="77777777" w:rsidTr="006D2CDF">
        <w:tc>
          <w:tcPr>
            <w:tcW w:w="2835" w:type="dxa"/>
            <w:shd w:val="clear" w:color="auto" w:fill="D9E2F3"/>
            <w:vAlign w:val="center"/>
          </w:tcPr>
          <w:p w14:paraId="021B957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742DEC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D76F801" w14:textId="77777777" w:rsidTr="006D2CDF">
        <w:tc>
          <w:tcPr>
            <w:tcW w:w="2835" w:type="dxa"/>
            <w:shd w:val="clear" w:color="auto" w:fill="D9E2F3"/>
            <w:vAlign w:val="center"/>
          </w:tcPr>
          <w:p w14:paraId="7E50C2F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7B54C0D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9B2D617" w14:textId="77777777" w:rsidTr="006D2CDF">
        <w:tc>
          <w:tcPr>
            <w:tcW w:w="2835" w:type="dxa"/>
            <w:shd w:val="clear" w:color="auto" w:fill="D9E2F3"/>
            <w:vAlign w:val="center"/>
          </w:tcPr>
          <w:p w14:paraId="581540F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26A0E4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DF3717C" w14:textId="77777777" w:rsidTr="006D2CDF">
        <w:tc>
          <w:tcPr>
            <w:tcW w:w="2835" w:type="dxa"/>
            <w:shd w:val="clear" w:color="auto" w:fill="D9E2F3"/>
            <w:vAlign w:val="center"/>
          </w:tcPr>
          <w:p w14:paraId="5CCC2CC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FDFF62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CEA934E" w14:textId="77777777" w:rsidTr="006D2CDF">
        <w:tc>
          <w:tcPr>
            <w:tcW w:w="2835" w:type="dxa"/>
            <w:shd w:val="clear" w:color="auto" w:fill="D9E2F3"/>
            <w:vAlign w:val="center"/>
          </w:tcPr>
          <w:p w14:paraId="2F55A62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3D3BC4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5B378B4" w14:textId="77777777" w:rsidTr="006D2CDF">
        <w:tc>
          <w:tcPr>
            <w:tcW w:w="2835" w:type="dxa"/>
            <w:shd w:val="clear" w:color="auto" w:fill="D9E2F3"/>
            <w:vAlign w:val="center"/>
          </w:tcPr>
          <w:p w14:paraId="7E221B4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D7D9469" w14:textId="77777777" w:rsidR="00F016A2" w:rsidRPr="00FD1EE4" w:rsidRDefault="00F016A2" w:rsidP="006D2CDF">
            <w:pPr>
              <w:spacing w:before="240" w:after="240"/>
              <w:rPr>
                <w:rFonts w:ascii="GHEA Grapalat" w:eastAsia="GHEA Grapalat" w:hAnsi="GHEA Grapalat" w:cs="GHEA Grapalat"/>
              </w:rPr>
            </w:pPr>
          </w:p>
        </w:tc>
      </w:tr>
    </w:tbl>
    <w:p w14:paraId="612A754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3F5A66EC" w14:textId="77777777" w:rsidTr="006D2CDF">
        <w:trPr>
          <w:trHeight w:val="853"/>
        </w:trPr>
        <w:tc>
          <w:tcPr>
            <w:tcW w:w="2835" w:type="dxa"/>
            <w:vMerge w:val="restart"/>
            <w:shd w:val="clear" w:color="auto" w:fill="D9E2F3"/>
            <w:vAlign w:val="center"/>
          </w:tcPr>
          <w:p w14:paraId="34E1B6C7"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lastRenderedPageBreak/>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22DBA8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9B05B4" w14:textId="77777777" w:rsidTr="006D2CDF">
        <w:trPr>
          <w:trHeight w:val="850"/>
        </w:trPr>
        <w:tc>
          <w:tcPr>
            <w:tcW w:w="2835" w:type="dxa"/>
            <w:vMerge/>
            <w:shd w:val="clear" w:color="auto" w:fill="D9E2F3"/>
            <w:vAlign w:val="center"/>
          </w:tcPr>
          <w:p w14:paraId="0A2B525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B01941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F55C031" w14:textId="77777777" w:rsidTr="006D2CDF">
        <w:trPr>
          <w:trHeight w:val="850"/>
        </w:trPr>
        <w:tc>
          <w:tcPr>
            <w:tcW w:w="2835" w:type="dxa"/>
            <w:vMerge/>
            <w:shd w:val="clear" w:color="auto" w:fill="D9E2F3"/>
            <w:vAlign w:val="center"/>
          </w:tcPr>
          <w:p w14:paraId="4436B1F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155457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278F3B9" w14:textId="77777777" w:rsidTr="006D2CDF">
        <w:trPr>
          <w:trHeight w:val="850"/>
        </w:trPr>
        <w:tc>
          <w:tcPr>
            <w:tcW w:w="2835" w:type="dxa"/>
            <w:vMerge/>
            <w:shd w:val="clear" w:color="auto" w:fill="D9E2F3"/>
            <w:vAlign w:val="center"/>
          </w:tcPr>
          <w:p w14:paraId="57BADDD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6DE1FD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D05E912" w14:textId="77777777" w:rsidTr="006D2CDF">
        <w:trPr>
          <w:trHeight w:val="850"/>
        </w:trPr>
        <w:tc>
          <w:tcPr>
            <w:tcW w:w="2835" w:type="dxa"/>
            <w:vMerge/>
            <w:shd w:val="clear" w:color="auto" w:fill="D9E2F3"/>
            <w:vAlign w:val="center"/>
          </w:tcPr>
          <w:p w14:paraId="752AA78B"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A6734" w14:textId="77777777" w:rsidR="00F016A2" w:rsidRPr="00FD1EE4" w:rsidRDefault="00F016A2" w:rsidP="006D2CDF">
            <w:pPr>
              <w:spacing w:before="240" w:after="240"/>
              <w:rPr>
                <w:rFonts w:ascii="GHEA Grapalat" w:eastAsia="GHEA Grapalat" w:hAnsi="GHEA Grapalat" w:cs="GHEA Grapalat"/>
              </w:rPr>
            </w:pPr>
          </w:p>
        </w:tc>
      </w:tr>
    </w:tbl>
    <w:p w14:paraId="36CB0D57"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283371E" w14:textId="77777777" w:rsidTr="006D2CDF">
        <w:tc>
          <w:tcPr>
            <w:tcW w:w="2835" w:type="dxa"/>
            <w:shd w:val="clear" w:color="auto" w:fill="D9E2F3"/>
            <w:vAlign w:val="center"/>
          </w:tcPr>
          <w:p w14:paraId="26CB919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6A9E35C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BD32A40" w14:textId="77777777" w:rsidTr="006D2CDF">
        <w:tc>
          <w:tcPr>
            <w:tcW w:w="2835" w:type="dxa"/>
            <w:shd w:val="clear" w:color="auto" w:fill="D9E2F3"/>
            <w:vAlign w:val="center"/>
          </w:tcPr>
          <w:p w14:paraId="0EE6497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39D7D0D" w14:textId="77777777" w:rsidR="00F016A2" w:rsidRPr="00FD1EE4" w:rsidRDefault="00F016A2" w:rsidP="006D2CDF">
            <w:pPr>
              <w:spacing w:before="240" w:after="240"/>
              <w:rPr>
                <w:rFonts w:ascii="GHEA Grapalat" w:eastAsia="GHEA Grapalat" w:hAnsi="GHEA Grapalat" w:cs="GHEA Grapalat"/>
              </w:rPr>
            </w:pPr>
          </w:p>
        </w:tc>
      </w:tr>
    </w:tbl>
    <w:p w14:paraId="2F089A84" w14:textId="77777777" w:rsidR="00F016A2" w:rsidRPr="00E61782" w:rsidRDefault="00F016A2" w:rsidP="00D2691A">
      <w:pPr>
        <w:pBdr>
          <w:top w:val="nil"/>
          <w:left w:val="nil"/>
          <w:bottom w:val="nil"/>
          <w:right w:val="nil"/>
          <w:between w:val="nil"/>
        </w:pBdr>
        <w:spacing w:before="240"/>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6676"/>
      </w:tblGrid>
      <w:tr w:rsidR="00F016A2" w:rsidRPr="00FD1EE4" w14:paraId="76D278CB" w14:textId="77777777" w:rsidTr="00D2691A">
        <w:trPr>
          <w:trHeight w:val="726"/>
        </w:trPr>
        <w:tc>
          <w:tcPr>
            <w:tcW w:w="6676" w:type="dxa"/>
            <w:shd w:val="clear" w:color="auto" w:fill="DBE5F1" w:themeFill="accent1" w:themeFillTint="33"/>
          </w:tcPr>
          <w:p w14:paraId="781C7571"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1ECBB464" w14:textId="77777777" w:rsidTr="00D2691A">
        <w:trPr>
          <w:trHeight w:val="6860"/>
        </w:trPr>
        <w:tc>
          <w:tcPr>
            <w:tcW w:w="6676" w:type="dxa"/>
          </w:tcPr>
          <w:p w14:paraId="0370F09F" w14:textId="77777777" w:rsidR="00F016A2" w:rsidRPr="00FD1EE4" w:rsidRDefault="00F016A2" w:rsidP="006D2CDF">
            <w:pPr>
              <w:rPr>
                <w:rFonts w:ascii="GHEA Grapalat" w:eastAsia="GHEA Grapalat" w:hAnsi="GHEA Grapalat" w:cs="GHEA Grapalat"/>
                <w:b/>
                <w:color w:val="000000"/>
              </w:rPr>
            </w:pPr>
          </w:p>
        </w:tc>
      </w:tr>
    </w:tbl>
    <w:p w14:paraId="07D435C0"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731EBCEC" w14:textId="77777777" w:rsidR="00F016A2" w:rsidRDefault="00F016A2" w:rsidP="00F016A2">
      <w:pPr>
        <w:rPr>
          <w:rFonts w:ascii="GHEA Grapalat" w:hAnsi="GHEA Grapalat"/>
          <w:b/>
        </w:rPr>
      </w:pPr>
    </w:p>
    <w:p w14:paraId="7D429015" w14:textId="77777777" w:rsidR="00F016A2" w:rsidRDefault="00F016A2" w:rsidP="00F016A2">
      <w:pPr>
        <w:rPr>
          <w:ins w:id="8" w:author="Inesa Kocharyan" w:date="2021-09-01T11:45:00Z"/>
          <w:rFonts w:ascii="GHEA Grapalat" w:hAnsi="GHEA Grapalat"/>
          <w:b/>
        </w:rPr>
      </w:pPr>
    </w:p>
    <w:p w14:paraId="7D9E7AA0" w14:textId="77777777" w:rsidR="00F016A2" w:rsidRDefault="00F016A2" w:rsidP="00F016A2">
      <w:pPr>
        <w:rPr>
          <w:rFonts w:ascii="GHEA Grapalat" w:hAnsi="GHEA Grapalat"/>
          <w:b/>
        </w:rPr>
      </w:pPr>
      <w:r>
        <w:rPr>
          <w:rFonts w:ascii="GHEA Grapalat" w:hAnsi="GHEA Grapalat"/>
          <w:b/>
        </w:rPr>
        <w:br w:type="page"/>
      </w:r>
    </w:p>
    <w:p w14:paraId="43D335D9"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18C5AB10"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240477F" w14:textId="77777777"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703C64E" w14:textId="77777777"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6DB58DB" w14:textId="77777777"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37EC9E14" w14:textId="77777777"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B793AEA"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44D5C7B9"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585BDE32"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76803C5"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4C659414" w14:textId="77777777"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EE923D"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E6D193C"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A6DDC01" w14:textId="77777777"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39DD799"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964DC20"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5DA5C5"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CAD50DA"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 xml:space="preserve">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003B6AD"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14:paraId="3983F1E0"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15E2EED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DF1D7D2"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01F156B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2298E355"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5E55EB7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1378F9F"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6B8D9A9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2710FF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67E40B0"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24845E2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051BE8B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1ABA7378"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DEC79A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4045C00"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664A65E8"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4F346380"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27DA06C2"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72421179"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6BA5365B"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14:paraId="3C233460" w14:textId="02712D8A"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0F7381">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3C3206">
        <w:rPr>
          <w:rFonts w:ascii="GHEA Grapalat" w:hAnsi="GHEA Grapalat"/>
          <w:b/>
          <w:sz w:val="24"/>
          <w:szCs w:val="24"/>
        </w:rPr>
        <w:t>SHMAHKS-GH-APZB-26/11</w:t>
      </w:r>
      <w:r w:rsidR="006132ED">
        <w:rPr>
          <w:rFonts w:ascii="GHEA Grapalat" w:hAnsi="GHEA Grapalat"/>
          <w:b/>
          <w:sz w:val="24"/>
          <w:szCs w:val="24"/>
        </w:rPr>
        <w:t>"</w:t>
      </w:r>
      <w:r w:rsidR="00DC619D">
        <w:rPr>
          <w:rStyle w:val="af6"/>
          <w:rFonts w:ascii="GHEA Grapalat" w:hAnsi="GHEA Grapalat"/>
          <w:b/>
          <w:sz w:val="24"/>
          <w:szCs w:val="24"/>
        </w:rPr>
        <w:footnoteReference w:customMarkFollows="1" w:id="12"/>
        <w:t>*</w:t>
      </w:r>
    </w:p>
    <w:p w14:paraId="2D9D0F55" w14:textId="77777777" w:rsidR="00B2572B" w:rsidRPr="009044F1" w:rsidRDefault="00B2572B" w:rsidP="00B46D58">
      <w:pPr>
        <w:widowControl w:val="0"/>
        <w:spacing w:after="120"/>
        <w:ind w:firstLine="567"/>
        <w:jc w:val="center"/>
        <w:rPr>
          <w:rFonts w:ascii="GHEA Grapalat" w:hAnsi="GHEA Grapalat"/>
        </w:rPr>
      </w:pPr>
    </w:p>
    <w:p w14:paraId="7D61FC27"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31360ED" w14:textId="77777777" w:rsidR="00B2572B" w:rsidRPr="009044F1" w:rsidRDefault="00B2572B" w:rsidP="00B46D58">
      <w:pPr>
        <w:widowControl w:val="0"/>
        <w:spacing w:after="120"/>
        <w:ind w:firstLine="567"/>
        <w:jc w:val="center"/>
        <w:rPr>
          <w:rFonts w:ascii="GHEA Grapalat" w:hAnsi="GHEA Grapalat"/>
        </w:rPr>
      </w:pPr>
    </w:p>
    <w:p w14:paraId="097A2836" w14:textId="78D38C6B"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0F7381">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3C3206">
        <w:rPr>
          <w:rFonts w:ascii="GHEA Grapalat" w:hAnsi="GHEA Grapalat"/>
          <w:spacing w:val="-6"/>
        </w:rPr>
        <w:t>SHMAHKS-GH-APZB-26/11</w:t>
      </w:r>
      <w:r w:rsidRPr="005744FC">
        <w:rPr>
          <w:rFonts w:ascii="GHEA Grapalat" w:hAnsi="GHEA Grapalat"/>
          <w:spacing w:val="-6"/>
        </w:rPr>
        <w:t>*,</w:t>
      </w:r>
      <w:r w:rsidRPr="009044F1">
        <w:rPr>
          <w:rFonts w:ascii="GHEA Grapalat" w:hAnsi="GHEA Grapalat"/>
        </w:rPr>
        <w:t xml:space="preserve"> </w:t>
      </w:r>
    </w:p>
    <w:p w14:paraId="2E65575E"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00D56A06"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651167D"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3FD876A1"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14EF61D2"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6E4BCCD3"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6CFDA40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59897CD3"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0A8688FE"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66421FAF"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11C66B3F"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3"/>
              <w:t>**</w:t>
            </w:r>
          </w:p>
          <w:p w14:paraId="040D0E3B"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03E7A5B5"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CCD40A"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11B60206"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3E887521"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402438A"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35E5C2BA"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A6C18E2"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0038299"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6D82ED07"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E785CE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3A8FB5CC"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63E245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04A6D3"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280AD3E" w14:textId="77777777" w:rsidR="0009191C" w:rsidRPr="005744FC" w:rsidRDefault="0009191C" w:rsidP="00B46D58">
            <w:pPr>
              <w:widowControl w:val="0"/>
              <w:jc w:val="center"/>
              <w:rPr>
                <w:rFonts w:ascii="GHEA Grapalat" w:hAnsi="GHEA Grapalat"/>
                <w:sz w:val="20"/>
                <w:szCs w:val="20"/>
              </w:rPr>
            </w:pPr>
          </w:p>
        </w:tc>
      </w:tr>
      <w:tr w:rsidR="0009191C" w:rsidRPr="005744FC" w14:paraId="15AB8871"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2CC06A6"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7827F7BA"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0578A3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95E2C56"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D7963E" w14:textId="77777777" w:rsidR="0009191C" w:rsidRPr="005744FC" w:rsidRDefault="0009191C" w:rsidP="00B46D58">
            <w:pPr>
              <w:widowControl w:val="0"/>
              <w:rPr>
                <w:rFonts w:ascii="GHEA Grapalat" w:hAnsi="GHEA Grapalat"/>
                <w:sz w:val="20"/>
                <w:szCs w:val="20"/>
              </w:rPr>
            </w:pPr>
          </w:p>
        </w:tc>
      </w:tr>
      <w:tr w:rsidR="0009191C" w:rsidRPr="005744FC" w14:paraId="4B5977FA"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09E0833"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79AD92B9"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2E2A956"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8711E6"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4C66D3D" w14:textId="77777777" w:rsidR="0009191C" w:rsidRPr="005744FC" w:rsidRDefault="0009191C" w:rsidP="00B46D58">
            <w:pPr>
              <w:widowControl w:val="0"/>
              <w:jc w:val="center"/>
              <w:rPr>
                <w:rFonts w:ascii="GHEA Grapalat" w:hAnsi="GHEA Grapalat"/>
                <w:sz w:val="20"/>
                <w:szCs w:val="20"/>
              </w:rPr>
            </w:pPr>
          </w:p>
        </w:tc>
      </w:tr>
      <w:tr w:rsidR="0009191C" w:rsidRPr="005744FC" w14:paraId="1643BAF5"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25CA237"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6C7DD23"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C7B7AA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81D4B1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6D64C8D" w14:textId="77777777" w:rsidR="0009191C" w:rsidRPr="005744FC" w:rsidRDefault="0009191C" w:rsidP="00B46D58">
            <w:pPr>
              <w:widowControl w:val="0"/>
              <w:jc w:val="center"/>
              <w:rPr>
                <w:rFonts w:ascii="GHEA Grapalat" w:hAnsi="GHEA Grapalat"/>
                <w:sz w:val="20"/>
                <w:szCs w:val="20"/>
              </w:rPr>
            </w:pPr>
          </w:p>
        </w:tc>
      </w:tr>
      <w:tr w:rsidR="0009191C" w:rsidRPr="005744FC" w14:paraId="5B19D89B"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F67F4B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1222D9CF"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5E0A93D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6D5ACEA"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E576DBD" w14:textId="77777777" w:rsidR="0009191C" w:rsidRPr="005744FC" w:rsidRDefault="0009191C" w:rsidP="00B46D58">
            <w:pPr>
              <w:widowControl w:val="0"/>
              <w:jc w:val="center"/>
              <w:rPr>
                <w:rFonts w:ascii="GHEA Grapalat" w:hAnsi="GHEA Grapalat"/>
                <w:sz w:val="20"/>
                <w:szCs w:val="20"/>
              </w:rPr>
            </w:pPr>
          </w:p>
        </w:tc>
      </w:tr>
    </w:tbl>
    <w:p w14:paraId="09979033"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683987F"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517DFACE" w14:textId="77777777" w:rsidR="00DC619D" w:rsidRPr="00D3436F" w:rsidRDefault="00DC619D" w:rsidP="00B46D58">
      <w:pPr>
        <w:widowControl w:val="0"/>
        <w:spacing w:after="160"/>
        <w:jc w:val="both"/>
        <w:rPr>
          <w:rFonts w:ascii="GHEA Grapalat" w:hAnsi="GHEA Grapalat"/>
          <w:lang w:val="es-ES"/>
        </w:rPr>
      </w:pPr>
    </w:p>
    <w:p w14:paraId="690B934A"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7C1E71A5" w14:textId="77777777" w:rsidR="00B217BB" w:rsidRDefault="00B217BB" w:rsidP="00B46D58">
      <w:pPr>
        <w:rPr>
          <w:rFonts w:ascii="GHEA Grapalat" w:hAnsi="GHEA Grapalat"/>
          <w:b/>
        </w:rPr>
      </w:pPr>
      <w:r>
        <w:rPr>
          <w:rFonts w:ascii="GHEA Grapalat" w:hAnsi="GHEA Grapalat"/>
          <w:b/>
        </w:rPr>
        <w:br w:type="page"/>
      </w:r>
    </w:p>
    <w:p w14:paraId="36FAB922"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4B9D204C" w14:textId="42C32E88"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0F7381">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3C3206">
        <w:rPr>
          <w:rFonts w:ascii="GHEA Grapalat" w:hAnsi="GHEA Grapalat"/>
          <w:i/>
          <w:sz w:val="22"/>
          <w:szCs w:val="22"/>
        </w:rPr>
        <w:t>SHMAHKS-GH-APZB-26/11</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4"/>
        <w:t>*</w:t>
      </w:r>
    </w:p>
    <w:p w14:paraId="65ECE05E" w14:textId="77777777" w:rsidR="003D2FE2" w:rsidRPr="00B138F3" w:rsidRDefault="003D2FE2" w:rsidP="003D2FE2">
      <w:pPr>
        <w:widowControl w:val="0"/>
        <w:spacing w:after="160"/>
        <w:jc w:val="center"/>
        <w:rPr>
          <w:rFonts w:ascii="GHEA Grapalat" w:hAnsi="GHEA Grapalat"/>
          <w:b/>
          <w:sz w:val="22"/>
          <w:szCs w:val="22"/>
        </w:rPr>
      </w:pPr>
    </w:p>
    <w:p w14:paraId="4B687168"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00D374E8"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6B03A948" w14:textId="77777777" w:rsidTr="00B932B8">
        <w:tc>
          <w:tcPr>
            <w:tcW w:w="4786" w:type="dxa"/>
          </w:tcPr>
          <w:p w14:paraId="4B389EC1" w14:textId="77777777" w:rsidR="003D2FE2" w:rsidRPr="00B138F3" w:rsidRDefault="003A0411" w:rsidP="00B932B8">
            <w:pPr>
              <w:widowControl w:val="0"/>
              <w:spacing w:after="160"/>
              <w:rPr>
                <w:rFonts w:ascii="GHEA Grapalat" w:hAnsi="GHEA Grapalat" w:cs="GHEA Grapalat"/>
                <w:b/>
                <w:sz w:val="22"/>
                <w:szCs w:val="22"/>
                <w:lang w:val="en-US"/>
              </w:rPr>
            </w:pPr>
            <w:r>
              <w:rPr>
                <w:rFonts w:ascii="GHEA Grapalat" w:hAnsi="GHEA Grapalat"/>
                <w:sz w:val="22"/>
                <w:szCs w:val="22"/>
              </w:rPr>
              <w:t xml:space="preserve">с. </w:t>
            </w:r>
            <w:proofErr w:type="spellStart"/>
            <w:r>
              <w:rPr>
                <w:rFonts w:ascii="GHEA Grapalat" w:hAnsi="GHEA Grapalat"/>
                <w:sz w:val="22"/>
                <w:szCs w:val="22"/>
              </w:rPr>
              <w:t>Ашоцк</w:t>
            </w:r>
            <w:proofErr w:type="spellEnd"/>
          </w:p>
        </w:tc>
        <w:tc>
          <w:tcPr>
            <w:tcW w:w="4500" w:type="dxa"/>
          </w:tcPr>
          <w:p w14:paraId="562F2DFA"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5"/>
              <w:t>**</w:t>
            </w:r>
          </w:p>
        </w:tc>
      </w:tr>
    </w:tbl>
    <w:p w14:paraId="06822AB8" w14:textId="77777777" w:rsidR="003D2FE2" w:rsidRPr="00B138F3" w:rsidRDefault="003D2FE2" w:rsidP="003D2FE2">
      <w:pPr>
        <w:widowControl w:val="0"/>
        <w:spacing w:after="160"/>
        <w:rPr>
          <w:rFonts w:ascii="GHEA Grapalat" w:hAnsi="GHEA Grapalat" w:cs="GHEA Grapalat"/>
          <w:b/>
          <w:sz w:val="22"/>
          <w:szCs w:val="22"/>
        </w:rPr>
      </w:pPr>
    </w:p>
    <w:p w14:paraId="4AAD7630"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7B9BE2C1"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265705B8"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73832434"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910E038"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7768B99"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49D662D2"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4099DDE4"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69E2583B"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2B5FB88F"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123819B9"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0D3F8489"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8CC235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2A744A1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A4C63B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F9A8F9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83767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2964683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BFE7CD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D0817C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7A85E93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7E4FCED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6BF30C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FBF02F4"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5DE1417A"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2599C27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16C5D3E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3E5E1C41"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B6EC853"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407E269"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5D8589D8"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7060A0B"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6DBC3B62"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93F1450"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33FB28B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4554C9CB"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60CE5320" w14:textId="77777777" w:rsidR="003D2FE2" w:rsidRPr="00B138F3" w:rsidRDefault="003D2FE2" w:rsidP="003D2FE2">
      <w:pPr>
        <w:widowControl w:val="0"/>
        <w:spacing w:after="160"/>
        <w:jc w:val="right"/>
        <w:rPr>
          <w:rFonts w:ascii="GHEA Grapalat" w:hAnsi="GHEA Grapalat"/>
          <w:sz w:val="22"/>
          <w:szCs w:val="22"/>
        </w:rPr>
      </w:pPr>
    </w:p>
    <w:p w14:paraId="6657DF6B"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5423022F"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5E1797A5" w14:textId="77777777" w:rsidR="003D2FE2" w:rsidRPr="00B138F3" w:rsidRDefault="003D2FE2" w:rsidP="003D2FE2">
      <w:pPr>
        <w:widowControl w:val="0"/>
        <w:spacing w:after="160"/>
        <w:jc w:val="both"/>
        <w:rPr>
          <w:rFonts w:ascii="GHEA Grapalat" w:hAnsi="GHEA Grapalat"/>
          <w:sz w:val="22"/>
          <w:szCs w:val="22"/>
        </w:rPr>
      </w:pPr>
    </w:p>
    <w:p w14:paraId="4A217539" w14:textId="77777777" w:rsidR="003D2FE2" w:rsidRPr="00B138F3" w:rsidRDefault="003D2FE2" w:rsidP="003D2FE2">
      <w:pPr>
        <w:widowControl w:val="0"/>
        <w:spacing w:after="160"/>
        <w:jc w:val="both"/>
        <w:rPr>
          <w:rFonts w:ascii="GHEA Grapalat" w:hAnsi="GHEA Grapalat"/>
          <w:sz w:val="22"/>
          <w:szCs w:val="22"/>
        </w:rPr>
      </w:pPr>
    </w:p>
    <w:p w14:paraId="009AF536" w14:textId="77777777" w:rsidR="003D2FE2" w:rsidRPr="00B138F3" w:rsidRDefault="003D2FE2" w:rsidP="003D2FE2">
      <w:pPr>
        <w:rPr>
          <w:sz w:val="22"/>
          <w:szCs w:val="22"/>
        </w:rPr>
      </w:pPr>
    </w:p>
    <w:p w14:paraId="53BDC280" w14:textId="77777777" w:rsidR="001005B0" w:rsidRPr="00B138F3" w:rsidRDefault="001005B0" w:rsidP="003D2FE2">
      <w:pPr>
        <w:widowControl w:val="0"/>
        <w:spacing w:after="160"/>
        <w:ind w:left="567" w:right="565"/>
        <w:jc w:val="both"/>
        <w:rPr>
          <w:rFonts w:ascii="GHEA Grapalat" w:hAnsi="GHEA Grapalat"/>
          <w:sz w:val="22"/>
          <w:szCs w:val="22"/>
        </w:rPr>
      </w:pPr>
    </w:p>
    <w:p w14:paraId="31DB96F2" w14:textId="77777777" w:rsidR="001005B0" w:rsidRPr="00B138F3" w:rsidRDefault="001005B0" w:rsidP="00B46D58">
      <w:pPr>
        <w:widowControl w:val="0"/>
        <w:spacing w:after="160"/>
        <w:ind w:left="567" w:right="565"/>
        <w:jc w:val="center"/>
        <w:rPr>
          <w:rFonts w:ascii="GHEA Grapalat" w:hAnsi="GHEA Grapalat"/>
          <w:b/>
          <w:sz w:val="22"/>
          <w:szCs w:val="22"/>
        </w:rPr>
      </w:pPr>
    </w:p>
    <w:p w14:paraId="503A9D2D" w14:textId="77777777" w:rsidR="001005B0" w:rsidRPr="00B138F3" w:rsidRDefault="001005B0" w:rsidP="00B46D58">
      <w:pPr>
        <w:widowControl w:val="0"/>
        <w:spacing w:after="160"/>
        <w:ind w:left="567" w:right="565"/>
        <w:jc w:val="center"/>
        <w:rPr>
          <w:rFonts w:ascii="GHEA Grapalat" w:hAnsi="GHEA Grapalat"/>
          <w:b/>
          <w:sz w:val="22"/>
          <w:szCs w:val="22"/>
        </w:rPr>
      </w:pPr>
    </w:p>
    <w:p w14:paraId="73ACAA53" w14:textId="77777777" w:rsidR="001005B0" w:rsidRPr="00B138F3" w:rsidRDefault="001005B0" w:rsidP="00B46D58">
      <w:pPr>
        <w:widowControl w:val="0"/>
        <w:spacing w:after="160"/>
        <w:ind w:left="567" w:right="565"/>
        <w:jc w:val="center"/>
        <w:rPr>
          <w:rFonts w:ascii="GHEA Grapalat" w:hAnsi="GHEA Grapalat"/>
          <w:b/>
          <w:sz w:val="22"/>
          <w:szCs w:val="22"/>
        </w:rPr>
      </w:pPr>
    </w:p>
    <w:p w14:paraId="420F3055" w14:textId="77777777" w:rsidR="001005B0" w:rsidRPr="00B138F3" w:rsidRDefault="001005B0" w:rsidP="00B46D58">
      <w:pPr>
        <w:widowControl w:val="0"/>
        <w:spacing w:after="160"/>
        <w:ind w:left="567" w:right="565"/>
        <w:jc w:val="center"/>
        <w:rPr>
          <w:rFonts w:ascii="GHEA Grapalat" w:hAnsi="GHEA Grapalat"/>
          <w:b/>
          <w:sz w:val="22"/>
          <w:szCs w:val="22"/>
        </w:rPr>
      </w:pPr>
    </w:p>
    <w:p w14:paraId="5BBE0239" w14:textId="77777777" w:rsidR="001005B0" w:rsidRPr="00B138F3" w:rsidRDefault="001005B0" w:rsidP="00B46D58">
      <w:pPr>
        <w:widowControl w:val="0"/>
        <w:spacing w:after="160"/>
        <w:ind w:left="567" w:right="565"/>
        <w:jc w:val="center"/>
        <w:rPr>
          <w:rFonts w:ascii="GHEA Grapalat" w:hAnsi="GHEA Grapalat"/>
          <w:b/>
          <w:sz w:val="22"/>
          <w:szCs w:val="22"/>
        </w:rPr>
      </w:pPr>
    </w:p>
    <w:p w14:paraId="23681A47" w14:textId="77777777" w:rsidR="001005B0" w:rsidRPr="00B138F3" w:rsidRDefault="001005B0" w:rsidP="00B46D58">
      <w:pPr>
        <w:widowControl w:val="0"/>
        <w:spacing w:after="160"/>
        <w:ind w:left="567" w:right="565"/>
        <w:jc w:val="center"/>
        <w:rPr>
          <w:rFonts w:ascii="GHEA Grapalat" w:hAnsi="GHEA Grapalat"/>
          <w:b/>
        </w:rPr>
      </w:pPr>
    </w:p>
    <w:p w14:paraId="6BC4D9E7" w14:textId="77777777" w:rsidR="001005B0" w:rsidRPr="00B138F3" w:rsidRDefault="001005B0" w:rsidP="00B46D58">
      <w:pPr>
        <w:widowControl w:val="0"/>
        <w:spacing w:after="160"/>
        <w:ind w:left="567" w:right="565"/>
        <w:jc w:val="center"/>
        <w:rPr>
          <w:rFonts w:ascii="GHEA Grapalat" w:hAnsi="GHEA Grapalat"/>
          <w:b/>
        </w:rPr>
      </w:pPr>
    </w:p>
    <w:p w14:paraId="79E85106" w14:textId="77777777" w:rsidR="001005B0" w:rsidRPr="00B138F3" w:rsidRDefault="001005B0" w:rsidP="00B46D58">
      <w:pPr>
        <w:widowControl w:val="0"/>
        <w:spacing w:after="160"/>
        <w:ind w:left="567" w:right="565"/>
        <w:jc w:val="center"/>
        <w:rPr>
          <w:rFonts w:ascii="GHEA Grapalat" w:hAnsi="GHEA Grapalat"/>
          <w:b/>
        </w:rPr>
      </w:pPr>
    </w:p>
    <w:p w14:paraId="607958C6" w14:textId="77777777" w:rsidR="001005B0" w:rsidRPr="00B138F3" w:rsidRDefault="001005B0" w:rsidP="00B46D58">
      <w:pPr>
        <w:widowControl w:val="0"/>
        <w:spacing w:after="160"/>
        <w:ind w:left="567" w:right="565"/>
        <w:jc w:val="center"/>
        <w:rPr>
          <w:rFonts w:ascii="GHEA Grapalat" w:hAnsi="GHEA Grapalat"/>
          <w:b/>
        </w:rPr>
      </w:pPr>
    </w:p>
    <w:p w14:paraId="2A4F9F0A" w14:textId="77777777" w:rsidR="001005B0" w:rsidRPr="00B138F3" w:rsidRDefault="001005B0" w:rsidP="00B46D58">
      <w:pPr>
        <w:widowControl w:val="0"/>
        <w:spacing w:after="160"/>
        <w:ind w:left="567" w:right="565"/>
        <w:jc w:val="center"/>
        <w:rPr>
          <w:rFonts w:ascii="GHEA Grapalat" w:hAnsi="GHEA Grapalat"/>
          <w:b/>
        </w:rPr>
      </w:pPr>
    </w:p>
    <w:p w14:paraId="4B9506D1" w14:textId="77777777" w:rsidR="001005B0" w:rsidRPr="00B138F3" w:rsidRDefault="001005B0" w:rsidP="00B46D58">
      <w:pPr>
        <w:widowControl w:val="0"/>
        <w:spacing w:after="160"/>
        <w:ind w:left="567" w:right="565"/>
        <w:jc w:val="center"/>
        <w:rPr>
          <w:rFonts w:ascii="GHEA Grapalat" w:hAnsi="GHEA Grapalat"/>
          <w:b/>
        </w:rPr>
      </w:pPr>
    </w:p>
    <w:p w14:paraId="2F336501" w14:textId="77777777" w:rsidR="001005B0" w:rsidRPr="00B138F3" w:rsidRDefault="001005B0" w:rsidP="00B46D58">
      <w:pPr>
        <w:widowControl w:val="0"/>
        <w:spacing w:after="160"/>
        <w:ind w:left="567" w:right="565"/>
        <w:jc w:val="center"/>
        <w:rPr>
          <w:rFonts w:ascii="GHEA Grapalat" w:hAnsi="GHEA Grapalat"/>
          <w:b/>
        </w:rPr>
      </w:pPr>
    </w:p>
    <w:p w14:paraId="61B6B279" w14:textId="77777777" w:rsidR="001005B0" w:rsidRPr="00B138F3" w:rsidRDefault="001005B0" w:rsidP="00B46D58">
      <w:pPr>
        <w:widowControl w:val="0"/>
        <w:spacing w:after="160"/>
        <w:ind w:left="567" w:right="565"/>
        <w:jc w:val="center"/>
        <w:rPr>
          <w:rFonts w:ascii="GHEA Grapalat" w:hAnsi="GHEA Grapalat"/>
          <w:b/>
        </w:rPr>
      </w:pPr>
    </w:p>
    <w:p w14:paraId="38E9C75D" w14:textId="77777777" w:rsidR="001005B0" w:rsidRPr="00B138F3" w:rsidRDefault="001005B0" w:rsidP="00B46D58">
      <w:pPr>
        <w:widowControl w:val="0"/>
        <w:spacing w:after="160"/>
        <w:ind w:left="567" w:right="565"/>
        <w:jc w:val="center"/>
        <w:rPr>
          <w:rFonts w:ascii="GHEA Grapalat" w:hAnsi="GHEA Grapalat"/>
          <w:b/>
        </w:rPr>
      </w:pPr>
    </w:p>
    <w:p w14:paraId="7B921AD7" w14:textId="77777777" w:rsidR="001005B0" w:rsidRPr="00B138F3" w:rsidRDefault="001005B0" w:rsidP="00B46D58">
      <w:pPr>
        <w:widowControl w:val="0"/>
        <w:spacing w:after="160"/>
        <w:ind w:left="567" w:right="565"/>
        <w:jc w:val="center"/>
        <w:rPr>
          <w:rFonts w:ascii="GHEA Grapalat" w:hAnsi="GHEA Grapalat"/>
          <w:b/>
        </w:rPr>
      </w:pPr>
    </w:p>
    <w:p w14:paraId="2F1CA510" w14:textId="77777777" w:rsidR="001005B0" w:rsidRPr="00B138F3" w:rsidRDefault="001005B0" w:rsidP="00B46D58">
      <w:pPr>
        <w:widowControl w:val="0"/>
        <w:spacing w:after="160"/>
        <w:ind w:left="567" w:right="565"/>
        <w:jc w:val="center"/>
        <w:rPr>
          <w:rFonts w:ascii="GHEA Grapalat" w:hAnsi="GHEA Grapalat"/>
          <w:b/>
        </w:rPr>
      </w:pPr>
    </w:p>
    <w:p w14:paraId="78F5337F"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414FC2D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C5836C"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13570FE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F28EA5"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56704EA0"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0AFBF3"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6A8AA4AC"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85368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1739A77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DC587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0C731AF5"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DB4858"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7A9952B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DDEB5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4729AA3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085EC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1AA3903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743F0D"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566DCEA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E16F0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22F9EB06"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9D34A8"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42626CBF"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B9FE6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7C7E767E"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F2AA5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B138F3" w:rsidRPr="00B138F3" w14:paraId="5514A85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94AF4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24A46E4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8A9C8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1AE4FF5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27048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13BA711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238537"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238363BB"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729043B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480FCA9A"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95CE1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4182DCF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C6106"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5E2D5326"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46331D7"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C7BDD98" w14:textId="77777777" w:rsidR="00C3421C" w:rsidRPr="00B138F3" w:rsidRDefault="00C3421C" w:rsidP="00DE2AE3">
            <w:pPr>
              <w:widowControl w:val="0"/>
              <w:spacing w:after="160"/>
              <w:rPr>
                <w:rFonts w:ascii="GHEA Grapalat" w:hAnsi="GHEA Grapalat" w:cs="Sylfaen"/>
              </w:rPr>
            </w:pPr>
          </w:p>
          <w:p w14:paraId="36F0FDEA"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5649D0D9" w14:textId="77777777" w:rsidR="00C3421C" w:rsidRPr="00B138F3" w:rsidRDefault="00C3421C" w:rsidP="00DE2AE3">
            <w:pPr>
              <w:widowControl w:val="0"/>
              <w:spacing w:after="160"/>
              <w:rPr>
                <w:rFonts w:ascii="GHEA Grapalat" w:hAnsi="GHEA Grapalat" w:cs="Sylfaen"/>
              </w:rPr>
            </w:pPr>
          </w:p>
          <w:p w14:paraId="68DE02AD"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28198BA1" w14:textId="77777777" w:rsidR="00C3421C" w:rsidRPr="00B138F3" w:rsidRDefault="00C3421C" w:rsidP="00DE2AE3">
            <w:pPr>
              <w:widowControl w:val="0"/>
              <w:spacing w:after="160"/>
              <w:rPr>
                <w:rFonts w:ascii="GHEA Grapalat" w:hAnsi="GHEA Grapalat" w:cs="Sylfaen"/>
              </w:rPr>
            </w:pPr>
          </w:p>
          <w:p w14:paraId="770E5EBA"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7D54EB18"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3DCBFCB8"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5AAE234" w14:textId="77777777" w:rsidR="00C3421C" w:rsidRPr="00B138F3" w:rsidRDefault="00C3421C" w:rsidP="00DE2AE3">
            <w:pPr>
              <w:widowControl w:val="0"/>
              <w:spacing w:after="160"/>
              <w:rPr>
                <w:rFonts w:ascii="GHEA Grapalat" w:hAnsi="GHEA Grapalat" w:cs="Sylfaen"/>
              </w:rPr>
            </w:pPr>
          </w:p>
          <w:p w14:paraId="17B4CA0C"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0DB7EA15" w14:textId="77777777" w:rsidR="00C3421C" w:rsidRPr="00B138F3" w:rsidRDefault="00C3421C" w:rsidP="00DE2AE3">
            <w:pPr>
              <w:widowControl w:val="0"/>
              <w:spacing w:after="160"/>
              <w:jc w:val="right"/>
              <w:rPr>
                <w:rFonts w:ascii="GHEA Grapalat" w:hAnsi="GHEA Grapalat" w:cs="Tahoma"/>
              </w:rPr>
            </w:pPr>
          </w:p>
          <w:p w14:paraId="639BD230"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6BDB5BDE" w14:textId="77777777" w:rsidR="00C3421C" w:rsidRPr="00B138F3" w:rsidRDefault="00C3421C" w:rsidP="00DE2AE3">
            <w:pPr>
              <w:widowControl w:val="0"/>
              <w:spacing w:after="160"/>
              <w:rPr>
                <w:rFonts w:ascii="GHEA Grapalat" w:hAnsi="GHEA Grapalat" w:cs="Sylfaen"/>
              </w:rPr>
            </w:pPr>
          </w:p>
          <w:p w14:paraId="59604B15"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61E35E22"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0BDBAF93"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05EB5AEB" w14:textId="77777777" w:rsidR="00C3421C" w:rsidRPr="00B138F3" w:rsidRDefault="00C3421C" w:rsidP="00DE2AE3">
            <w:pPr>
              <w:widowControl w:val="0"/>
              <w:spacing w:after="160"/>
              <w:rPr>
                <w:rFonts w:ascii="GHEA Grapalat" w:hAnsi="GHEA Grapalat"/>
              </w:rPr>
            </w:pPr>
          </w:p>
          <w:p w14:paraId="310BABE9"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27CEC883"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2EF0C47" w14:textId="77777777" w:rsidR="00C3421C" w:rsidRPr="00B138F3" w:rsidRDefault="00C3421C" w:rsidP="00DE2AE3">
            <w:pPr>
              <w:widowControl w:val="0"/>
              <w:spacing w:after="160"/>
              <w:rPr>
                <w:rFonts w:ascii="GHEA Grapalat" w:hAnsi="GHEA Grapalat" w:cs="Tahoma"/>
              </w:rPr>
            </w:pPr>
          </w:p>
          <w:p w14:paraId="67B6CC98"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AD3C406"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9140E18" w14:textId="77777777" w:rsidR="00C3421C" w:rsidRPr="00B138F3" w:rsidRDefault="00C3421C" w:rsidP="00DE2AE3">
            <w:pPr>
              <w:widowControl w:val="0"/>
              <w:spacing w:after="160"/>
              <w:rPr>
                <w:rFonts w:ascii="GHEA Grapalat" w:hAnsi="GHEA Grapalat" w:cs="Tahoma"/>
              </w:rPr>
            </w:pPr>
          </w:p>
          <w:p w14:paraId="716D888E"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121CA7A0"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057584C" w14:textId="77777777" w:rsidR="00C3421C" w:rsidRPr="00B138F3" w:rsidRDefault="00C3421C" w:rsidP="00DE2AE3">
            <w:pPr>
              <w:widowControl w:val="0"/>
              <w:spacing w:after="160"/>
              <w:rPr>
                <w:rFonts w:ascii="GHEA Grapalat" w:hAnsi="GHEA Grapalat" w:cs="Arial"/>
              </w:rPr>
            </w:pPr>
          </w:p>
        </w:tc>
      </w:tr>
      <w:tr w:rsidR="00B138F3" w:rsidRPr="00B138F3" w14:paraId="5347A6AC"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6A9F285F"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6DCC589" w14:textId="77777777" w:rsidR="00C3421C" w:rsidRPr="00B138F3" w:rsidRDefault="00C3421C" w:rsidP="00DE2AE3">
            <w:pPr>
              <w:widowControl w:val="0"/>
              <w:spacing w:after="160"/>
              <w:rPr>
                <w:rFonts w:ascii="GHEA Grapalat" w:hAnsi="GHEA Grapalat" w:cs="Sylfaen"/>
              </w:rPr>
            </w:pPr>
          </w:p>
          <w:p w14:paraId="0E9310BC"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AF5A86E"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7D4B5D46" w14:textId="77777777" w:rsidR="00C3421C" w:rsidRPr="00B138F3" w:rsidRDefault="00C3421C" w:rsidP="00DE2AE3">
            <w:pPr>
              <w:widowControl w:val="0"/>
              <w:spacing w:after="160"/>
              <w:rPr>
                <w:rFonts w:ascii="GHEA Grapalat" w:hAnsi="GHEA Grapalat"/>
              </w:rPr>
            </w:pPr>
          </w:p>
          <w:p w14:paraId="4F46340D"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7ED1E70D" w14:textId="77777777" w:rsidR="00C3421C" w:rsidRPr="00B138F3" w:rsidRDefault="00C3421C" w:rsidP="00C3421C">
      <w:pPr>
        <w:widowControl w:val="0"/>
        <w:spacing w:after="160"/>
        <w:jc w:val="center"/>
        <w:rPr>
          <w:rFonts w:ascii="GHEA Grapalat" w:hAnsi="GHEA Grapalat" w:cs="Sylfaen"/>
        </w:rPr>
      </w:pPr>
    </w:p>
    <w:p w14:paraId="5599E45E"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BDAD3BA"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64F9376C"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05C97BE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D0148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4B18220"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8D9C6B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5AA1494"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8E45C6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BB92E0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A27003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540BAD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F4D8B8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CEF5CD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3E5EB0B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A3E21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324EED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AEB4BD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FC9C84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B16379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426D0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ADF3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95CED1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CFFF30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1A45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4F989C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706D33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1BEC2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A400EE0"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6879E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E739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9648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7ACFFA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6B63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AE54F3E"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A1DD6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C1FD9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E2B94E0"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8FB46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1C226AF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C527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19548FB"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71D86A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C444E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E9373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9C6010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9EDDE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6D93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9D3351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6A887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68D2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25CB73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A73D7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8071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B8424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76E5F1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42108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17FEC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392312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8A67CA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1822D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DFD08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F2E20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AF018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FDA193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D0735C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445C0A2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9654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17FB8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BD300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CE711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2D4B9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5DE186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7CC4CC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FD69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9C4773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11D4E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5FD4F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37A79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C94E97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72C5D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AA0E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E0155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42F07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CE8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ABF5C2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A4013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61196E2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0200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3E1791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BEF4B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375AB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4A08F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EBA6D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06C2B3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A49F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17C1B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14185B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B4A0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180ACA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42F3C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C24E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939DCD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BD9BE7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6D579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CC60C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4E22E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BB7D7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3589A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EDFE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05A3D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F20E0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100CB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FC38A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559B2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D680D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E1A834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A2B82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281F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85542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9E29A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414FD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2912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BBE8A0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07C13EA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B8E45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0CDA0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99752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5027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20AF6F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9B11C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AF769A"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865EF3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D871C3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598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20A6E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53B7A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D0D8D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81B47F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9A36C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87DFD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51FAB1"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B0B1F2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4B821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E8D8E0"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DD4F2DF"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D764BA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E40014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8E6BF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832D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779A2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05EA04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739C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6AF6D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3188A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F92417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C57AF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3D79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C727F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F85AF3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9F06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DD4C7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6E543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144BD5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262508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F1373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2E044A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0B65DF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3F6F0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F9400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BE59E9A"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30246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9470F5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37446A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CB916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1D96A04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68F4E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B82A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E4776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6ABC8D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5A6C12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C2D33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B2E49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9BB81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5465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5D2AC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E2570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D636D7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51FCE52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FE4F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D3E96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51656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085E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D10CB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8500C84"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1760483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EF70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5CD9A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BA2B5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27660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E8201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C88CE54"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0F93EAF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BFBF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E2250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57A887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D164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3FE73E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3B19AFE"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71E457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A93C9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F86AE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CF4385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2140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B1C76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D3B9587"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6032F78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FBB6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6A4E44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ED67D9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59DD9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3B20C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A54ACB"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2B37B7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4FEA1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AD3473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65F2BC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1EFF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C4C2A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1155A59" w14:textId="77777777" w:rsidR="00C3421C" w:rsidRPr="00B138F3" w:rsidRDefault="00C3421C" w:rsidP="00DE2AE3">
            <w:pPr>
              <w:widowControl w:val="0"/>
              <w:spacing w:after="120"/>
              <w:jc w:val="center"/>
              <w:rPr>
                <w:rFonts w:ascii="GHEA Grapalat" w:hAnsi="GHEA Grapalat"/>
                <w:sz w:val="18"/>
                <w:szCs w:val="18"/>
              </w:rPr>
            </w:pPr>
          </w:p>
        </w:tc>
      </w:tr>
    </w:tbl>
    <w:p w14:paraId="138EACFD" w14:textId="77777777" w:rsidR="001005B0" w:rsidRPr="00B138F3" w:rsidRDefault="001005B0" w:rsidP="00B46D58">
      <w:pPr>
        <w:widowControl w:val="0"/>
        <w:spacing w:after="160"/>
        <w:ind w:left="567" w:right="565"/>
        <w:jc w:val="center"/>
        <w:rPr>
          <w:rFonts w:ascii="GHEA Grapalat" w:hAnsi="GHEA Grapalat"/>
          <w:b/>
        </w:rPr>
      </w:pPr>
    </w:p>
    <w:p w14:paraId="638F20EA" w14:textId="77777777" w:rsidR="001005B0" w:rsidRPr="00B138F3" w:rsidRDefault="001005B0" w:rsidP="00B46D58">
      <w:pPr>
        <w:widowControl w:val="0"/>
        <w:spacing w:after="160"/>
        <w:ind w:left="567" w:right="565"/>
        <w:jc w:val="center"/>
        <w:rPr>
          <w:rFonts w:ascii="GHEA Grapalat" w:hAnsi="GHEA Grapalat"/>
          <w:b/>
        </w:rPr>
      </w:pPr>
    </w:p>
    <w:p w14:paraId="04EE9FA5" w14:textId="77777777" w:rsidR="001005B0" w:rsidRPr="00B138F3" w:rsidRDefault="001005B0" w:rsidP="00B46D58">
      <w:pPr>
        <w:widowControl w:val="0"/>
        <w:spacing w:after="160"/>
        <w:ind w:left="567" w:right="565"/>
        <w:jc w:val="center"/>
        <w:rPr>
          <w:rFonts w:ascii="GHEA Grapalat" w:hAnsi="GHEA Grapalat"/>
          <w:b/>
        </w:rPr>
      </w:pPr>
    </w:p>
    <w:p w14:paraId="516F24A7" w14:textId="77777777" w:rsidR="001005B0" w:rsidRPr="00B138F3" w:rsidRDefault="001005B0" w:rsidP="00B46D58">
      <w:pPr>
        <w:widowControl w:val="0"/>
        <w:spacing w:after="160"/>
        <w:ind w:left="567" w:right="565"/>
        <w:jc w:val="center"/>
        <w:rPr>
          <w:rFonts w:ascii="GHEA Grapalat" w:hAnsi="GHEA Grapalat"/>
          <w:b/>
        </w:rPr>
      </w:pPr>
    </w:p>
    <w:p w14:paraId="2FDDFED9" w14:textId="77777777" w:rsidR="001005B0" w:rsidRPr="00B138F3" w:rsidRDefault="001005B0" w:rsidP="00B46D58">
      <w:pPr>
        <w:widowControl w:val="0"/>
        <w:spacing w:after="160"/>
        <w:ind w:left="567" w:right="565"/>
        <w:jc w:val="center"/>
        <w:rPr>
          <w:rFonts w:ascii="GHEA Grapalat" w:hAnsi="GHEA Grapalat"/>
          <w:b/>
        </w:rPr>
      </w:pPr>
    </w:p>
    <w:p w14:paraId="72869F0C" w14:textId="77777777" w:rsidR="001005B0" w:rsidRPr="00B138F3" w:rsidRDefault="001005B0" w:rsidP="00B46D58">
      <w:pPr>
        <w:widowControl w:val="0"/>
        <w:spacing w:after="160"/>
        <w:ind w:left="567" w:right="565"/>
        <w:jc w:val="center"/>
        <w:rPr>
          <w:rFonts w:ascii="GHEA Grapalat" w:hAnsi="GHEA Grapalat"/>
          <w:b/>
        </w:rPr>
      </w:pPr>
    </w:p>
    <w:p w14:paraId="319095DB" w14:textId="77777777" w:rsidR="001005B0" w:rsidRPr="00B138F3" w:rsidRDefault="001005B0" w:rsidP="00B46D58">
      <w:pPr>
        <w:widowControl w:val="0"/>
        <w:spacing w:after="160"/>
        <w:ind w:left="567" w:right="565"/>
        <w:jc w:val="center"/>
        <w:rPr>
          <w:rFonts w:ascii="GHEA Grapalat" w:hAnsi="GHEA Grapalat"/>
          <w:b/>
        </w:rPr>
      </w:pPr>
    </w:p>
    <w:p w14:paraId="12D1CE33" w14:textId="77777777" w:rsidR="001005B0" w:rsidRPr="00B138F3" w:rsidRDefault="001005B0" w:rsidP="00B46D58">
      <w:pPr>
        <w:widowControl w:val="0"/>
        <w:spacing w:after="160"/>
        <w:ind w:left="567" w:right="565"/>
        <w:jc w:val="center"/>
        <w:rPr>
          <w:rFonts w:ascii="GHEA Grapalat" w:hAnsi="GHEA Grapalat"/>
          <w:b/>
        </w:rPr>
      </w:pPr>
    </w:p>
    <w:p w14:paraId="15E033A0" w14:textId="77777777" w:rsidR="001005B0" w:rsidRPr="00B138F3" w:rsidRDefault="001005B0" w:rsidP="00B46D58">
      <w:pPr>
        <w:widowControl w:val="0"/>
        <w:spacing w:after="160"/>
        <w:ind w:left="567" w:right="565"/>
        <w:jc w:val="center"/>
        <w:rPr>
          <w:rFonts w:ascii="GHEA Grapalat" w:hAnsi="GHEA Grapalat"/>
          <w:b/>
        </w:rPr>
      </w:pPr>
    </w:p>
    <w:p w14:paraId="55294456" w14:textId="77777777" w:rsidR="001005B0" w:rsidRPr="00B138F3" w:rsidRDefault="001005B0" w:rsidP="00B46D58">
      <w:pPr>
        <w:widowControl w:val="0"/>
        <w:spacing w:after="160"/>
        <w:ind w:left="567" w:right="565"/>
        <w:jc w:val="center"/>
        <w:rPr>
          <w:rFonts w:ascii="GHEA Grapalat" w:hAnsi="GHEA Grapalat"/>
          <w:b/>
        </w:rPr>
      </w:pPr>
    </w:p>
    <w:p w14:paraId="2B2F6E76" w14:textId="77777777" w:rsidR="001005B0" w:rsidRPr="00B138F3" w:rsidRDefault="001005B0" w:rsidP="00B46D58">
      <w:pPr>
        <w:widowControl w:val="0"/>
        <w:spacing w:after="160"/>
        <w:ind w:left="567" w:right="565"/>
        <w:jc w:val="center"/>
        <w:rPr>
          <w:rFonts w:ascii="GHEA Grapalat" w:hAnsi="GHEA Grapalat"/>
          <w:b/>
        </w:rPr>
      </w:pPr>
    </w:p>
    <w:p w14:paraId="55AD68D3" w14:textId="77777777" w:rsidR="001005B0" w:rsidRPr="00B138F3" w:rsidRDefault="001005B0" w:rsidP="00B46D58">
      <w:pPr>
        <w:widowControl w:val="0"/>
        <w:spacing w:after="160"/>
        <w:ind w:left="567" w:right="565"/>
        <w:jc w:val="center"/>
        <w:rPr>
          <w:rFonts w:ascii="GHEA Grapalat" w:hAnsi="GHEA Grapalat"/>
          <w:b/>
        </w:rPr>
      </w:pPr>
    </w:p>
    <w:p w14:paraId="789B5D30" w14:textId="77777777" w:rsidR="001005B0" w:rsidRPr="00B138F3" w:rsidRDefault="001005B0" w:rsidP="00B46D58">
      <w:pPr>
        <w:widowControl w:val="0"/>
        <w:spacing w:after="160"/>
        <w:ind w:left="567" w:right="565"/>
        <w:jc w:val="center"/>
        <w:rPr>
          <w:rFonts w:ascii="GHEA Grapalat" w:hAnsi="GHEA Grapalat"/>
          <w:b/>
        </w:rPr>
      </w:pPr>
    </w:p>
    <w:p w14:paraId="7B52E1E9" w14:textId="77777777" w:rsidR="001005B0" w:rsidRPr="00B138F3" w:rsidRDefault="001005B0" w:rsidP="00B46D58">
      <w:pPr>
        <w:widowControl w:val="0"/>
        <w:spacing w:after="160"/>
        <w:ind w:left="567" w:right="565"/>
        <w:jc w:val="center"/>
        <w:rPr>
          <w:rFonts w:ascii="GHEA Grapalat" w:hAnsi="GHEA Grapalat"/>
          <w:b/>
        </w:rPr>
      </w:pPr>
    </w:p>
    <w:p w14:paraId="35B1A201" w14:textId="77777777" w:rsidR="001005B0" w:rsidRPr="00B138F3" w:rsidRDefault="001005B0" w:rsidP="00B46D58">
      <w:pPr>
        <w:widowControl w:val="0"/>
        <w:spacing w:after="160"/>
        <w:ind w:left="567" w:right="565"/>
        <w:jc w:val="center"/>
        <w:rPr>
          <w:rFonts w:ascii="GHEA Grapalat" w:hAnsi="GHEA Grapalat"/>
          <w:b/>
        </w:rPr>
      </w:pPr>
    </w:p>
    <w:p w14:paraId="7AA0CBAA" w14:textId="77777777" w:rsidR="001005B0" w:rsidRPr="00B138F3" w:rsidRDefault="001005B0" w:rsidP="00B46D58">
      <w:pPr>
        <w:widowControl w:val="0"/>
        <w:spacing w:after="160"/>
        <w:ind w:left="567" w:right="565"/>
        <w:jc w:val="center"/>
        <w:rPr>
          <w:rFonts w:ascii="GHEA Grapalat" w:hAnsi="GHEA Grapalat"/>
          <w:b/>
        </w:rPr>
      </w:pPr>
    </w:p>
    <w:p w14:paraId="05B227A8" w14:textId="77777777" w:rsidR="001005B0" w:rsidRPr="00B138F3" w:rsidRDefault="001005B0" w:rsidP="00B46D58">
      <w:pPr>
        <w:widowControl w:val="0"/>
        <w:spacing w:after="160"/>
        <w:ind w:left="567" w:right="565"/>
        <w:jc w:val="center"/>
        <w:rPr>
          <w:rFonts w:ascii="GHEA Grapalat" w:hAnsi="GHEA Grapalat"/>
          <w:b/>
        </w:rPr>
      </w:pPr>
    </w:p>
    <w:p w14:paraId="1EA804EA" w14:textId="77777777" w:rsidR="000A214C" w:rsidRPr="00B138F3" w:rsidRDefault="000A214C" w:rsidP="000A214C">
      <w:pPr>
        <w:widowControl w:val="0"/>
        <w:spacing w:after="160"/>
        <w:jc w:val="right"/>
        <w:rPr>
          <w:rFonts w:ascii="GHEA Grapalat" w:hAnsi="GHEA Grapalat" w:cs="GHEA Grapalat"/>
          <w:i/>
        </w:rPr>
      </w:pPr>
      <w:proofErr w:type="spellStart"/>
      <w:r w:rsidRPr="00B138F3">
        <w:rPr>
          <w:rFonts w:ascii="GHEA Grapalat" w:hAnsi="GHEA Grapalat"/>
          <w:i/>
        </w:rPr>
        <w:lastRenderedPageBreak/>
        <w:t>риложение</w:t>
      </w:r>
      <w:proofErr w:type="spellEnd"/>
      <w:r w:rsidRPr="00B138F3">
        <w:rPr>
          <w:rFonts w:ascii="GHEA Grapalat" w:hAnsi="GHEA Grapalat"/>
          <w:i/>
        </w:rPr>
        <w:t xml:space="preserve"> № 5.1</w:t>
      </w:r>
    </w:p>
    <w:p w14:paraId="2ED15748" w14:textId="3A483942"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0F7381">
        <w:rPr>
          <w:rFonts w:ascii="GHEA Grapalat" w:hAnsi="GHEA Grapalat"/>
          <w:i/>
        </w:rPr>
        <w:t>запрос котировок</w:t>
      </w:r>
      <w:r w:rsidRPr="00B138F3">
        <w:rPr>
          <w:rFonts w:ascii="GHEA Grapalat" w:hAnsi="GHEA Grapalat"/>
          <w:i/>
        </w:rPr>
        <w:br/>
        <w:t>под кодом "</w:t>
      </w:r>
      <w:r w:rsidR="003C3206">
        <w:rPr>
          <w:rFonts w:ascii="GHEA Grapalat" w:hAnsi="GHEA Grapalat"/>
          <w:i/>
        </w:rPr>
        <w:t>SHMAHKS-GH-APZB-26/11</w:t>
      </w:r>
      <w:r w:rsidRPr="00B138F3">
        <w:rPr>
          <w:rFonts w:ascii="GHEA Grapalat" w:hAnsi="GHEA Grapalat"/>
          <w:i/>
        </w:rPr>
        <w:t>"</w:t>
      </w:r>
      <w:r w:rsidRPr="00B138F3">
        <w:rPr>
          <w:rStyle w:val="af6"/>
          <w:rFonts w:ascii="GHEA Grapalat" w:hAnsi="GHEA Grapalat"/>
          <w:i/>
        </w:rPr>
        <w:footnoteReference w:customMarkFollows="1" w:id="16"/>
        <w:t>*</w:t>
      </w:r>
    </w:p>
    <w:p w14:paraId="300E2991" w14:textId="77777777" w:rsidR="00AF4211" w:rsidRPr="00B138F3" w:rsidRDefault="00AF4211" w:rsidP="000A214C">
      <w:pPr>
        <w:widowControl w:val="0"/>
        <w:spacing w:after="160"/>
        <w:jc w:val="center"/>
        <w:rPr>
          <w:rFonts w:ascii="GHEA Grapalat" w:hAnsi="GHEA Grapalat"/>
          <w:b/>
        </w:rPr>
      </w:pPr>
    </w:p>
    <w:p w14:paraId="2A5D734C"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5E1CF95C"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7EE2CBD5" w14:textId="77777777" w:rsidTr="00DE2AE3">
        <w:tc>
          <w:tcPr>
            <w:tcW w:w="4786" w:type="dxa"/>
          </w:tcPr>
          <w:p w14:paraId="18971498" w14:textId="77777777" w:rsidR="000A214C" w:rsidRPr="00B138F3" w:rsidRDefault="00464096" w:rsidP="00DE2AE3">
            <w:pPr>
              <w:widowControl w:val="0"/>
              <w:spacing w:after="160"/>
              <w:rPr>
                <w:rFonts w:ascii="GHEA Grapalat" w:hAnsi="GHEA Grapalat" w:cs="GHEA Grapalat"/>
                <w:b/>
                <w:lang w:val="en-US"/>
              </w:rPr>
            </w:pPr>
            <w:r>
              <w:rPr>
                <w:rFonts w:ascii="GHEA Grapalat" w:hAnsi="GHEA Grapalat"/>
                <w:sz w:val="22"/>
                <w:szCs w:val="22"/>
              </w:rPr>
              <w:t xml:space="preserve">с. </w:t>
            </w:r>
            <w:proofErr w:type="spellStart"/>
            <w:r>
              <w:rPr>
                <w:rFonts w:ascii="GHEA Grapalat" w:hAnsi="GHEA Grapalat"/>
                <w:sz w:val="22"/>
                <w:szCs w:val="22"/>
              </w:rPr>
              <w:t>Ашоцк</w:t>
            </w:r>
            <w:proofErr w:type="spellEnd"/>
          </w:p>
        </w:tc>
        <w:tc>
          <w:tcPr>
            <w:tcW w:w="4500" w:type="dxa"/>
          </w:tcPr>
          <w:p w14:paraId="76FDBA58"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7"/>
              <w:t>**</w:t>
            </w:r>
          </w:p>
        </w:tc>
      </w:tr>
    </w:tbl>
    <w:p w14:paraId="5DB2B2F9" w14:textId="77777777" w:rsidR="000A214C" w:rsidRPr="00B138F3" w:rsidRDefault="000A214C" w:rsidP="000A214C">
      <w:pPr>
        <w:widowControl w:val="0"/>
        <w:spacing w:after="160"/>
        <w:rPr>
          <w:rFonts w:ascii="GHEA Grapalat" w:hAnsi="GHEA Grapalat" w:cs="GHEA Grapalat"/>
          <w:b/>
        </w:rPr>
      </w:pPr>
    </w:p>
    <w:p w14:paraId="2B88D965"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3C08B07D"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3467791D"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009E0EE0"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4AAD69D6"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9C21500"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25AC99A3"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698EC6C6"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256C7B7D"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4DCA30EB"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60C37E49" w14:textId="77777777" w:rsidR="000A214C" w:rsidRPr="00B138F3" w:rsidRDefault="000A214C" w:rsidP="000A214C">
      <w:pPr>
        <w:rPr>
          <w:rFonts w:ascii="GHEA Grapalat" w:hAnsi="GHEA Grapalat"/>
        </w:rPr>
      </w:pPr>
      <w:r w:rsidRPr="00B138F3">
        <w:rPr>
          <w:rFonts w:ascii="GHEA Grapalat" w:hAnsi="GHEA Grapalat"/>
        </w:rPr>
        <w:br w:type="page"/>
      </w:r>
    </w:p>
    <w:p w14:paraId="46D0AB5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E49BC8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7DD2B9B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82CB66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65E0AA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0CB407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707618D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DA3954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7A2558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79B6FCD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7C0DDEA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14:paraId="3B2388E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5D47F6D5"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2CD53F51"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0BEADC8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4C1AA8D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35CC27BB"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41D12C9"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A66B1C4"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70BE72B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5438708"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AA032B9"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EC69D81"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74951D79"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798B354"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58246778"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7A24B2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7829C18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4F13D6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65CD02C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4EFE02A"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01775F43"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7BAF9FB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E4310"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5F83F9F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8F3228"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2B4D38B6"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9D6AB"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35103DEE"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8568B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57EB6239"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4A56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0D72E0D1"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2408C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02FC5FF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276FE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0ACB8B0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FB1E7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4DAD888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A0677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200D075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5CB15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4B130ECE"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DF642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6AF2880C"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2BC35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1C131E8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5A163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B138F3" w:rsidRPr="00B138F3" w14:paraId="518593F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865C0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111E842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897A1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27521E9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C088E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099E7AF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6BE0D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77FDB527"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1FE0392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4E36537B"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1BA28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0B7B1516"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D7200"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15996D6F"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BE4B17B"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F796FE8" w14:textId="77777777" w:rsidR="00BE2572" w:rsidRPr="00B138F3" w:rsidRDefault="00BE2572" w:rsidP="00DE2AE3">
            <w:pPr>
              <w:widowControl w:val="0"/>
              <w:spacing w:after="160"/>
              <w:rPr>
                <w:rFonts w:ascii="GHEA Grapalat" w:hAnsi="GHEA Grapalat" w:cs="Sylfaen"/>
              </w:rPr>
            </w:pPr>
          </w:p>
          <w:p w14:paraId="50C70846"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7E953BF8" w14:textId="77777777" w:rsidR="00BE2572" w:rsidRPr="00B138F3" w:rsidRDefault="00BE2572" w:rsidP="00DE2AE3">
            <w:pPr>
              <w:widowControl w:val="0"/>
              <w:spacing w:after="160"/>
              <w:rPr>
                <w:rFonts w:ascii="GHEA Grapalat" w:hAnsi="GHEA Grapalat" w:cs="Sylfaen"/>
              </w:rPr>
            </w:pPr>
          </w:p>
          <w:p w14:paraId="3E2A916E"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219F804" w14:textId="77777777" w:rsidR="00BE2572" w:rsidRPr="00B138F3" w:rsidRDefault="00BE2572" w:rsidP="00DE2AE3">
            <w:pPr>
              <w:widowControl w:val="0"/>
              <w:spacing w:after="160"/>
              <w:rPr>
                <w:rFonts w:ascii="GHEA Grapalat" w:hAnsi="GHEA Grapalat" w:cs="Sylfaen"/>
              </w:rPr>
            </w:pPr>
          </w:p>
          <w:p w14:paraId="394C56C5"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40A98894"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2E96B69"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FCA663A" w14:textId="77777777" w:rsidR="00BE2572" w:rsidRPr="00B138F3" w:rsidRDefault="00BE2572" w:rsidP="00DE2AE3">
            <w:pPr>
              <w:widowControl w:val="0"/>
              <w:spacing w:after="160"/>
              <w:rPr>
                <w:rFonts w:ascii="GHEA Grapalat" w:hAnsi="GHEA Grapalat" w:cs="Sylfaen"/>
              </w:rPr>
            </w:pPr>
          </w:p>
          <w:p w14:paraId="62C072B2"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BFCF647" w14:textId="77777777" w:rsidR="00BE2572" w:rsidRPr="00B138F3" w:rsidRDefault="00BE2572" w:rsidP="00DE2AE3">
            <w:pPr>
              <w:widowControl w:val="0"/>
              <w:spacing w:after="160"/>
              <w:jc w:val="right"/>
              <w:rPr>
                <w:rFonts w:ascii="GHEA Grapalat" w:hAnsi="GHEA Grapalat" w:cs="Tahoma"/>
              </w:rPr>
            </w:pPr>
          </w:p>
          <w:p w14:paraId="0280AC95"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1D6978BE" w14:textId="77777777" w:rsidR="00BE2572" w:rsidRPr="00B138F3" w:rsidRDefault="00BE2572" w:rsidP="00DE2AE3">
            <w:pPr>
              <w:widowControl w:val="0"/>
              <w:spacing w:after="160"/>
              <w:rPr>
                <w:rFonts w:ascii="GHEA Grapalat" w:hAnsi="GHEA Grapalat" w:cs="Sylfaen"/>
              </w:rPr>
            </w:pPr>
          </w:p>
          <w:p w14:paraId="7249D5BB"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67BC5D98"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A07F099"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5DA5FD0A" w14:textId="77777777" w:rsidR="00BE2572" w:rsidRPr="00B138F3" w:rsidRDefault="00BE2572" w:rsidP="00DE2AE3">
            <w:pPr>
              <w:widowControl w:val="0"/>
              <w:spacing w:after="160"/>
              <w:rPr>
                <w:rFonts w:ascii="GHEA Grapalat" w:hAnsi="GHEA Grapalat"/>
              </w:rPr>
            </w:pPr>
          </w:p>
          <w:p w14:paraId="43E95235"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69039278"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916EFEB" w14:textId="77777777" w:rsidR="00BE2572" w:rsidRPr="00B138F3" w:rsidRDefault="00BE2572" w:rsidP="00DE2AE3">
            <w:pPr>
              <w:widowControl w:val="0"/>
              <w:spacing w:after="160"/>
              <w:rPr>
                <w:rFonts w:ascii="GHEA Grapalat" w:hAnsi="GHEA Grapalat" w:cs="Tahoma"/>
              </w:rPr>
            </w:pPr>
          </w:p>
          <w:p w14:paraId="0FFEDA8C"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F12EDF9"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4403D60" w14:textId="77777777" w:rsidR="00BE2572" w:rsidRPr="00B138F3" w:rsidRDefault="00BE2572" w:rsidP="00DE2AE3">
            <w:pPr>
              <w:widowControl w:val="0"/>
              <w:spacing w:after="160"/>
              <w:rPr>
                <w:rFonts w:ascii="GHEA Grapalat" w:hAnsi="GHEA Grapalat" w:cs="Tahoma"/>
              </w:rPr>
            </w:pPr>
          </w:p>
          <w:p w14:paraId="3F7F7680"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17F1D230"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3192C11" w14:textId="77777777" w:rsidR="00BE2572" w:rsidRPr="00B138F3" w:rsidRDefault="00BE2572" w:rsidP="00DE2AE3">
            <w:pPr>
              <w:widowControl w:val="0"/>
              <w:spacing w:after="160"/>
              <w:rPr>
                <w:rFonts w:ascii="GHEA Grapalat" w:hAnsi="GHEA Grapalat" w:cs="Arial"/>
              </w:rPr>
            </w:pPr>
          </w:p>
        </w:tc>
      </w:tr>
      <w:tr w:rsidR="00B138F3" w:rsidRPr="00B138F3" w14:paraId="58069945"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405F6CC1"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7DC0E78" w14:textId="77777777" w:rsidR="00BE2572" w:rsidRPr="00B138F3" w:rsidRDefault="00BE2572" w:rsidP="00DE2AE3">
            <w:pPr>
              <w:widowControl w:val="0"/>
              <w:spacing w:after="160"/>
              <w:rPr>
                <w:rFonts w:ascii="GHEA Grapalat" w:hAnsi="GHEA Grapalat" w:cs="Sylfaen"/>
              </w:rPr>
            </w:pPr>
          </w:p>
          <w:p w14:paraId="4023C9B7"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7FE4D32"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1E4373B" w14:textId="77777777" w:rsidR="00BE2572" w:rsidRPr="00B138F3" w:rsidRDefault="00BE2572" w:rsidP="00DE2AE3">
            <w:pPr>
              <w:widowControl w:val="0"/>
              <w:spacing w:after="160"/>
              <w:rPr>
                <w:rFonts w:ascii="GHEA Grapalat" w:hAnsi="GHEA Grapalat"/>
              </w:rPr>
            </w:pPr>
          </w:p>
          <w:p w14:paraId="1B279187"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1032D2DF" w14:textId="77777777" w:rsidR="00BE2572" w:rsidRPr="00B138F3" w:rsidRDefault="00BE2572" w:rsidP="00BE2572">
      <w:pPr>
        <w:widowControl w:val="0"/>
        <w:spacing w:after="160"/>
        <w:jc w:val="center"/>
        <w:rPr>
          <w:rFonts w:ascii="GHEA Grapalat" w:hAnsi="GHEA Grapalat" w:cs="Sylfaen"/>
        </w:rPr>
      </w:pPr>
    </w:p>
    <w:p w14:paraId="08D07095"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F7BC71D"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0A928C37"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45CD0E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19C3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E7EC39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022B69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2EC4DD4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16A061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B78B8FB"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15D757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970088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6A03387E"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89B2EB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160C273"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C69890"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8D7AF1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564087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9A5057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AD03A7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0FE6C54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10852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CD0042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33D0D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319D5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26F38E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7A9EBC6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2AA9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6ABFD81"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F28FE0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A5326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68C2CC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5FE47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FEF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67581C2"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4FFAED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E447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3A16712"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1FBDA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5A9B7E1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0C8F0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7D78AA3"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2EE3E3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D4D9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8B1C56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EF04E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9BCAC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4000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45F524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7E3BD8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EB31D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7E510A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C363E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1FC4A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BC84B8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E0571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23C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50F26F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156DBA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30A25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0F9A5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99FC7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1BA39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47CD1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D944C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D4DF70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23EE0A0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4B94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98075A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02EC32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01018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AA4CD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F61BF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46AC67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03EC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788BD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3C7F25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A8836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3C65F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C5859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5F9FC9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DB63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353A7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B601FC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AFD5C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1AA28D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7EC79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2AD673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5D2C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B91D0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3FD51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198D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747BE7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662E4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832F4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2CC55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09B94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B94B4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CEFE4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9FE9F5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CFD64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D488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585304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199D9D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4753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96187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DA8BA3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AA9360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06EC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4B2B4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6BB55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DEEC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22AAF4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A92BEA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7126923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89B1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57260F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FDB36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D9271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FBCF2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BE2F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EDBAAD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C4597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AAA070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47DC395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6906F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DFF869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C906D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3605B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F8566B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BC2474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3575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8FB524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D9C33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D5C1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26AC33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4CF49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3EDD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9C4E2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125AE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95BAD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7D623F"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12EEB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02058B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F7944F"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C01670C"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CDB3B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1767B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68855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1D5EB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AC7C6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D041CA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CC42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41B6C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B0D801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FF71F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6880A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4699D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A8815C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1B97E1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2714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A50B5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55266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5533FD4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27CB16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0F253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C1334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7C764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58C4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388169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6D650F3"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6EC74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8491C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10AC36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34E8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9CEB9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AC039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7932B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39BAF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6B09E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D6255A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BD88B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733B9D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66C43C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70A2E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627271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1300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1F1896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F30D1F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7D3F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FFE303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58D9BE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A3D8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CB179D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F9C6DE5"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4918C7A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F3E0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CF94E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351957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E00BD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D33ED1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C1B29A0"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C8BF79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B014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BFE34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22C38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7395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E41CF5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DBBE6A5"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0C8A2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A6702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C28DA8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654A23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E020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C3D470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5DB152F"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23D511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FC235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2E450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BEDD8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EA54E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6C3873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627E6FB"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62CA21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08D38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DA72C8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164B6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ADA2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33F23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8334AD1" w14:textId="77777777" w:rsidR="00BE2572" w:rsidRPr="00B138F3" w:rsidRDefault="00BE2572" w:rsidP="00DE2AE3">
            <w:pPr>
              <w:widowControl w:val="0"/>
              <w:spacing w:after="120"/>
              <w:jc w:val="center"/>
              <w:rPr>
                <w:rFonts w:ascii="GHEA Grapalat" w:hAnsi="GHEA Grapalat"/>
                <w:sz w:val="18"/>
                <w:szCs w:val="18"/>
              </w:rPr>
            </w:pPr>
          </w:p>
        </w:tc>
      </w:tr>
    </w:tbl>
    <w:p w14:paraId="7F6E982A" w14:textId="77777777" w:rsidR="00BE2572" w:rsidRPr="00B138F3" w:rsidRDefault="00BE2572" w:rsidP="00BE2572">
      <w:pPr>
        <w:widowControl w:val="0"/>
        <w:spacing w:after="160"/>
        <w:ind w:left="567" w:right="565"/>
        <w:jc w:val="center"/>
        <w:rPr>
          <w:rFonts w:ascii="GHEA Grapalat" w:hAnsi="GHEA Grapalat"/>
          <w:b/>
        </w:rPr>
      </w:pPr>
    </w:p>
    <w:p w14:paraId="50D089FA" w14:textId="77777777" w:rsidR="00BE2572" w:rsidRPr="00B138F3" w:rsidRDefault="00BE2572" w:rsidP="00BE2572">
      <w:pPr>
        <w:widowControl w:val="0"/>
        <w:spacing w:after="160"/>
        <w:ind w:left="567" w:right="565"/>
        <w:jc w:val="center"/>
        <w:rPr>
          <w:rFonts w:ascii="GHEA Grapalat" w:hAnsi="GHEA Grapalat"/>
          <w:b/>
        </w:rPr>
      </w:pPr>
    </w:p>
    <w:p w14:paraId="6B4A2C6F" w14:textId="77777777" w:rsidR="00BE2572" w:rsidRPr="00B138F3" w:rsidRDefault="00BE2572" w:rsidP="00BE2572">
      <w:pPr>
        <w:widowControl w:val="0"/>
        <w:spacing w:after="160"/>
        <w:ind w:left="567" w:right="565"/>
        <w:jc w:val="center"/>
        <w:rPr>
          <w:rFonts w:ascii="GHEA Grapalat" w:hAnsi="GHEA Grapalat"/>
          <w:b/>
        </w:rPr>
      </w:pPr>
    </w:p>
    <w:p w14:paraId="17979EC1" w14:textId="77777777" w:rsidR="00BE2572" w:rsidRPr="00B138F3" w:rsidRDefault="00BE2572" w:rsidP="00BE2572">
      <w:pPr>
        <w:widowControl w:val="0"/>
        <w:spacing w:after="160"/>
        <w:ind w:left="567" w:right="565"/>
        <w:jc w:val="center"/>
        <w:rPr>
          <w:rFonts w:ascii="GHEA Grapalat" w:hAnsi="GHEA Grapalat"/>
          <w:b/>
        </w:rPr>
      </w:pPr>
    </w:p>
    <w:p w14:paraId="2EB2127A" w14:textId="77777777" w:rsidR="00BE2572" w:rsidRPr="00B138F3" w:rsidRDefault="00BE2572" w:rsidP="00BE2572">
      <w:pPr>
        <w:widowControl w:val="0"/>
        <w:spacing w:after="160"/>
        <w:ind w:left="567" w:right="565"/>
        <w:jc w:val="center"/>
        <w:rPr>
          <w:rFonts w:ascii="GHEA Grapalat" w:hAnsi="GHEA Grapalat"/>
          <w:b/>
        </w:rPr>
      </w:pPr>
    </w:p>
    <w:p w14:paraId="007BAD4A" w14:textId="77777777" w:rsidR="00BE2572" w:rsidRPr="00B138F3" w:rsidRDefault="00BE2572" w:rsidP="00BE2572">
      <w:pPr>
        <w:widowControl w:val="0"/>
        <w:spacing w:after="160"/>
        <w:ind w:left="567" w:right="565"/>
        <w:jc w:val="center"/>
        <w:rPr>
          <w:rFonts w:ascii="GHEA Grapalat" w:hAnsi="GHEA Grapalat"/>
          <w:b/>
        </w:rPr>
      </w:pPr>
    </w:p>
    <w:p w14:paraId="23B390A1" w14:textId="77777777" w:rsidR="00BE2572" w:rsidRPr="00B138F3" w:rsidRDefault="00BE2572" w:rsidP="00BE2572">
      <w:pPr>
        <w:widowControl w:val="0"/>
        <w:spacing w:after="160"/>
        <w:ind w:left="567" w:right="565"/>
        <w:jc w:val="center"/>
        <w:rPr>
          <w:rFonts w:ascii="GHEA Grapalat" w:hAnsi="GHEA Grapalat"/>
          <w:b/>
        </w:rPr>
      </w:pPr>
    </w:p>
    <w:p w14:paraId="3AC0326D" w14:textId="77777777" w:rsidR="00BE2572" w:rsidRPr="00B138F3" w:rsidRDefault="00BE2572" w:rsidP="00BE2572">
      <w:pPr>
        <w:widowControl w:val="0"/>
        <w:spacing w:after="160"/>
        <w:ind w:left="567" w:right="565"/>
        <w:jc w:val="center"/>
        <w:rPr>
          <w:rFonts w:ascii="GHEA Grapalat" w:hAnsi="GHEA Grapalat"/>
          <w:b/>
        </w:rPr>
      </w:pPr>
    </w:p>
    <w:p w14:paraId="7A5B5EF1" w14:textId="77777777" w:rsidR="00BE2572" w:rsidRPr="00B138F3" w:rsidRDefault="00BE2572" w:rsidP="00BE2572">
      <w:pPr>
        <w:widowControl w:val="0"/>
        <w:spacing w:after="160"/>
        <w:ind w:left="567" w:right="565"/>
        <w:jc w:val="center"/>
        <w:rPr>
          <w:rFonts w:ascii="GHEA Grapalat" w:hAnsi="GHEA Grapalat"/>
          <w:b/>
        </w:rPr>
      </w:pPr>
    </w:p>
    <w:p w14:paraId="1E5635E5" w14:textId="77777777" w:rsidR="00BE2572" w:rsidRPr="00B138F3" w:rsidRDefault="00BE2572" w:rsidP="00BE2572">
      <w:pPr>
        <w:widowControl w:val="0"/>
        <w:spacing w:after="160"/>
        <w:ind w:left="567" w:right="565"/>
        <w:jc w:val="center"/>
        <w:rPr>
          <w:rFonts w:ascii="GHEA Grapalat" w:hAnsi="GHEA Grapalat"/>
          <w:b/>
        </w:rPr>
      </w:pPr>
    </w:p>
    <w:p w14:paraId="6C5E4CDC"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78B77660" w14:textId="77777777"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314534CA" w14:textId="6E88AA9F"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3C3206">
        <w:rPr>
          <w:rFonts w:ascii="GHEA Grapalat" w:hAnsi="GHEA Grapalat"/>
          <w:b/>
          <w:sz w:val="24"/>
          <w:szCs w:val="24"/>
        </w:rPr>
        <w:t>SHMAHKS-GH-APZB-26/11</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18"/>
        <w:t>*</w:t>
      </w:r>
    </w:p>
    <w:p w14:paraId="47070339" w14:textId="77777777" w:rsidR="008D352C" w:rsidRPr="00B138F3" w:rsidRDefault="008D352C" w:rsidP="00B46D58">
      <w:pPr>
        <w:widowControl w:val="0"/>
        <w:spacing w:after="160"/>
        <w:ind w:left="-142" w:firstLine="142"/>
        <w:jc w:val="center"/>
        <w:rPr>
          <w:rFonts w:ascii="GHEA Grapalat" w:hAnsi="GHEA Grapalat"/>
          <w:i/>
        </w:rPr>
      </w:pPr>
    </w:p>
    <w:p w14:paraId="73137360"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4C3E29A1"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07CFD3CB"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4AFCBF1A" w14:textId="77777777"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1BA2DF74" w14:textId="77777777" w:rsidTr="00F15CED">
        <w:tc>
          <w:tcPr>
            <w:tcW w:w="4643" w:type="dxa"/>
          </w:tcPr>
          <w:p w14:paraId="5D3C36AA"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464096">
              <w:rPr>
                <w:rFonts w:ascii="GHEA Grapalat" w:hAnsi="GHEA Grapalat"/>
                <w:sz w:val="22"/>
                <w:szCs w:val="22"/>
              </w:rPr>
              <w:t xml:space="preserve">с. </w:t>
            </w:r>
            <w:proofErr w:type="spellStart"/>
            <w:r w:rsidR="00464096">
              <w:rPr>
                <w:rFonts w:ascii="GHEA Grapalat" w:hAnsi="GHEA Grapalat"/>
                <w:sz w:val="22"/>
                <w:szCs w:val="22"/>
              </w:rPr>
              <w:t>Ашоцк</w:t>
            </w:r>
            <w:proofErr w:type="spellEnd"/>
          </w:p>
        </w:tc>
        <w:tc>
          <w:tcPr>
            <w:tcW w:w="4643" w:type="dxa"/>
          </w:tcPr>
          <w:p w14:paraId="6A09F903"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5263262D"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40BC7FAA"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1A7A6524" w14:textId="77777777" w:rsidR="00071D1C" w:rsidRPr="00B138F3" w:rsidRDefault="00071D1C" w:rsidP="00B46D58">
      <w:pPr>
        <w:widowControl w:val="0"/>
        <w:spacing w:after="160"/>
        <w:ind w:firstLine="709"/>
        <w:jc w:val="both"/>
        <w:rPr>
          <w:rFonts w:ascii="GHEA Grapalat" w:hAnsi="GHEA Grapalat"/>
          <w:b/>
        </w:rPr>
      </w:pPr>
    </w:p>
    <w:p w14:paraId="6486DB63"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249B3F7B"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72DF1557" w14:textId="77777777" w:rsidR="00071D1C" w:rsidRPr="00B138F3" w:rsidRDefault="00071D1C" w:rsidP="00B46D58">
      <w:pPr>
        <w:widowControl w:val="0"/>
        <w:spacing w:after="160"/>
        <w:ind w:firstLine="709"/>
        <w:jc w:val="both"/>
        <w:rPr>
          <w:rFonts w:ascii="GHEA Grapalat" w:hAnsi="GHEA Grapalat" w:cs="Times Armenian"/>
        </w:rPr>
      </w:pPr>
    </w:p>
    <w:p w14:paraId="7342ABA1"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5FBF3799"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45C4C90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w:t>
      </w:r>
      <w:r w:rsidR="00CC48D7">
        <w:rPr>
          <w:rFonts w:ascii="GHEA Grapalat" w:hAnsi="GHEA Grapalat"/>
        </w:rPr>
        <w:t>1</w:t>
      </w:r>
      <w:r w:rsidR="00F15CED" w:rsidRPr="00B138F3">
        <w:rPr>
          <w:rFonts w:ascii="GHEA Grapalat" w:hAnsi="GHEA Grapalat"/>
        </w:rPr>
        <w:t>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29606F8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73A3560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5C28F98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2AFA855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67DA42C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3B3FD26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14:paraId="1A76E58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5E4F288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1DD3AD4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5CAA25A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067424E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30B7AD12"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1177638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C312F2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75EA6BC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3D35296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3B8311B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w:t>
      </w:r>
      <w:r w:rsidR="00CC48D7">
        <w:rPr>
          <w:rFonts w:ascii="GHEA Grapalat" w:hAnsi="GHEA Grapalat"/>
        </w:rPr>
        <w:t>1</w:t>
      </w:r>
      <w:r w:rsidR="00786A78" w:rsidRPr="00B138F3">
        <w:rPr>
          <w:rFonts w:ascii="GHEA Grapalat" w:hAnsi="GHEA Grapalat"/>
        </w:rPr>
        <w:t>_____</w:t>
      </w:r>
      <w:r w:rsidRPr="00B138F3">
        <w:rPr>
          <w:rFonts w:ascii="GHEA Grapalat" w:hAnsi="GHEA Grapalat"/>
        </w:rPr>
        <w:t>___ дней;</w:t>
      </w:r>
    </w:p>
    <w:p w14:paraId="2E4C630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437F64BF"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0948DA7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4AF2C4D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E76B80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B8001A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48CB195D"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298CE24"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2B290E4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6114788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961A81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627B5A24"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313E0FB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34EDA3E4"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1BB5357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11D04B8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7EEE503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1787FD1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14:paraId="5705FEC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1C0AF4F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6B63E90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72EF170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5952E94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CCBB66F"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0E22AD46"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635E0DF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19"/>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2A4A13F9"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76ECF21F"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7B119814"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w:t>
      </w:r>
      <w:r w:rsidRPr="003F3CF4">
        <w:rPr>
          <w:rFonts w:ascii="GHEA Grapalat" w:hAnsi="GHEA Grapalat"/>
          <w:lang w:val="hy-AM"/>
        </w:rPr>
        <w:lastRenderedPageBreak/>
        <w:t>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6D042B2D"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53F95D8D"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2086BBF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6BE5F973"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Для товаров, являющихся основным средством, гарантийным сроком устанавливается </w:t>
      </w:r>
      <w:r w:rsidR="00CC48D7" w:rsidRPr="00CC48D7">
        <w:rPr>
          <w:rFonts w:ascii="GHEA Grapalat" w:hAnsi="GHEA Grapalat"/>
          <w:u w:val="single"/>
        </w:rPr>
        <w:t>365</w:t>
      </w:r>
      <w:r w:rsidRPr="00B138F3">
        <w:rPr>
          <w:rFonts w:ascii="GHEA Grapalat" w:hAnsi="GHEA Grapalat"/>
        </w:rPr>
        <w:t xml:space="preserve">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0"/>
        <w:t>19</w:t>
      </w:r>
      <w:r w:rsidRPr="00B138F3">
        <w:rPr>
          <w:rFonts w:ascii="GHEA Grapalat" w:hAnsi="GHEA Grapalat"/>
        </w:rPr>
        <w:t>.</w:t>
      </w:r>
    </w:p>
    <w:p w14:paraId="709FA13E"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36F9BA17"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2564D3DB"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82047AF"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796AD738"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12CF6699"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399FBABF"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w:t>
      </w:r>
      <w:r>
        <w:rPr>
          <w:rFonts w:ascii="GHEA Grapalat" w:hAnsi="GHEA Grapalat"/>
        </w:rPr>
        <w:lastRenderedPageBreak/>
        <w:t xml:space="preserve">предоставляет Продавцу подтвержденный им акт приема-передачи. </w:t>
      </w:r>
    </w:p>
    <w:p w14:paraId="3FCC0FF2" w14:textId="77777777" w:rsidR="00BE5F44" w:rsidRDefault="00BE5F44" w:rsidP="00B46D58">
      <w:pPr>
        <w:widowControl w:val="0"/>
        <w:tabs>
          <w:tab w:val="left" w:pos="1134"/>
        </w:tabs>
        <w:spacing w:after="160"/>
        <w:ind w:firstLine="567"/>
        <w:jc w:val="both"/>
        <w:rPr>
          <w:rFonts w:ascii="GHEA Grapalat" w:hAnsi="GHEA Grapalat"/>
        </w:rPr>
      </w:pPr>
    </w:p>
    <w:p w14:paraId="128C9999"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36ED3E87"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46848082"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6442CF4B"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1"/>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721768CE"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071C8AA5"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6CFF8D51"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2DD512B"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1F7F9219" w14:textId="77777777" w:rsidR="00D52566" w:rsidRPr="00B138F3" w:rsidRDefault="00D52566" w:rsidP="00B46D58">
      <w:pPr>
        <w:rPr>
          <w:rFonts w:ascii="GHEA Grapalat" w:hAnsi="GHEA Grapalat"/>
          <w:lang w:val="hy-AM"/>
        </w:rPr>
      </w:pPr>
    </w:p>
    <w:p w14:paraId="7C149AC0"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3D81B781"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w:t>
      </w:r>
      <w:r w:rsidRPr="00B138F3">
        <w:rPr>
          <w:rFonts w:ascii="GHEA Grapalat" w:hAnsi="GHEA Grapalat"/>
        </w:rPr>
        <w:lastRenderedPageBreak/>
        <w:t>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4699E2A" w14:textId="77777777" w:rsidR="0094684E" w:rsidRPr="00B138F3" w:rsidRDefault="0094684E" w:rsidP="00B46D58">
      <w:pPr>
        <w:widowControl w:val="0"/>
        <w:spacing w:after="160"/>
        <w:jc w:val="center"/>
        <w:rPr>
          <w:rFonts w:ascii="GHEA Grapalat" w:hAnsi="GHEA Grapalat"/>
          <w:lang w:val="hy-AM"/>
        </w:rPr>
      </w:pPr>
    </w:p>
    <w:p w14:paraId="52E583FA"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4A04FC0A"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3C45ECE4"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2"/>
        <w:t>21</w:t>
      </w:r>
      <w:r w:rsidRPr="00B138F3">
        <w:rPr>
          <w:rFonts w:ascii="GHEA Grapalat" w:hAnsi="GHEA Grapalat"/>
        </w:rPr>
        <w:t>.</w:t>
      </w:r>
    </w:p>
    <w:p w14:paraId="619DB7D3"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7AA2010D"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340F430A"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488B9F17"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w:t>
      </w:r>
      <w:r w:rsidRPr="00B138F3">
        <w:rPr>
          <w:rFonts w:ascii="GHEA Grapalat" w:hAnsi="GHEA Grapalat"/>
        </w:rPr>
        <w:lastRenderedPageBreak/>
        <w:t xml:space="preserve">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2F6301A2"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04427A3F"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55886E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303CE2E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2AD88EB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3"/>
        <w:t>22</w:t>
      </w:r>
      <w:r w:rsidRPr="00B138F3">
        <w:rPr>
          <w:rFonts w:ascii="GHEA Grapalat" w:hAnsi="GHEA Grapalat"/>
        </w:rPr>
        <w:t>.</w:t>
      </w:r>
    </w:p>
    <w:p w14:paraId="50E8703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4"/>
        <w:t>23</w:t>
      </w:r>
      <w:r w:rsidRPr="00B138F3">
        <w:rPr>
          <w:rFonts w:ascii="GHEA Grapalat" w:hAnsi="GHEA Grapalat"/>
        </w:rPr>
        <w:t>.</w:t>
      </w:r>
    </w:p>
    <w:p w14:paraId="0026482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r w:rsidR="005A3009" w:rsidRPr="00B138F3">
        <w:rPr>
          <w:rFonts w:ascii="GHEA Grapalat" w:hAnsi="GHEA Grapalat"/>
        </w:rPr>
        <w:t>,а</w:t>
      </w:r>
      <w:proofErr w:type="spell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57AB976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w:t>
      </w:r>
      <w:r w:rsidRPr="00B138F3">
        <w:rPr>
          <w:rFonts w:ascii="GHEA Grapalat" w:hAnsi="GHEA Grapalat"/>
        </w:rPr>
        <w:lastRenderedPageBreak/>
        <w:t>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6CDD097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76C0EC6C"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623AF57A"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0AE8281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0757650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3ECBB9D9"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3F4A5702" w14:textId="77777777" w:rsidTr="0016519F">
        <w:tc>
          <w:tcPr>
            <w:tcW w:w="4536" w:type="dxa"/>
          </w:tcPr>
          <w:p w14:paraId="28A5A0C9"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75160885"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6951DDC9"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04B65173"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615F4BB1" w14:textId="77777777" w:rsidR="00071D1C" w:rsidRPr="00B138F3" w:rsidRDefault="00071D1C" w:rsidP="00B46D58">
            <w:pPr>
              <w:widowControl w:val="0"/>
              <w:spacing w:after="160"/>
              <w:jc w:val="center"/>
              <w:rPr>
                <w:rFonts w:ascii="GHEA Grapalat" w:hAnsi="GHEA Grapalat"/>
              </w:rPr>
            </w:pPr>
          </w:p>
        </w:tc>
        <w:tc>
          <w:tcPr>
            <w:tcW w:w="4343" w:type="dxa"/>
          </w:tcPr>
          <w:p w14:paraId="1FE7B7DE"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17858F13"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79CE940E"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0512DA38"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21F8B834" w14:textId="77777777" w:rsidR="00382B60" w:rsidRDefault="00382B60" w:rsidP="00B46D58">
      <w:pPr>
        <w:widowControl w:val="0"/>
        <w:spacing w:after="160"/>
        <w:ind w:firstLine="567"/>
        <w:jc w:val="both"/>
        <w:rPr>
          <w:rFonts w:ascii="GHEA Grapalat" w:hAnsi="GHEA Grapalat"/>
          <w:i/>
          <w:lang w:val="hy-AM"/>
        </w:rPr>
      </w:pPr>
    </w:p>
    <w:p w14:paraId="5DBF5983"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10D9E064" w14:textId="77777777" w:rsidR="00071D1C" w:rsidRPr="00B138F3" w:rsidRDefault="00071D1C" w:rsidP="00B46D58">
      <w:pPr>
        <w:widowControl w:val="0"/>
        <w:spacing w:after="160"/>
        <w:rPr>
          <w:rFonts w:ascii="GHEA Grapalat" w:hAnsi="GHEA Grapalat"/>
        </w:rPr>
      </w:pPr>
    </w:p>
    <w:p w14:paraId="11822217" w14:textId="77777777"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0"/>
          <w:footnotePr>
            <w:pos w:val="beneathText"/>
          </w:footnotePr>
          <w:pgSz w:w="11906" w:h="16838" w:code="9"/>
          <w:pgMar w:top="993" w:right="1418" w:bottom="1418" w:left="1418" w:header="561" w:footer="561" w:gutter="0"/>
          <w:cols w:space="720"/>
          <w:docGrid w:linePitch="326"/>
        </w:sectPr>
      </w:pPr>
    </w:p>
    <w:p w14:paraId="486283F4" w14:textId="77777777" w:rsidR="00071D1C" w:rsidRPr="00B138F3" w:rsidRDefault="00071D1C" w:rsidP="002816B5">
      <w:pPr>
        <w:widowControl w:val="0"/>
        <w:jc w:val="right"/>
        <w:rPr>
          <w:rFonts w:ascii="GHEA Grapalat" w:hAnsi="GHEA Grapalat"/>
          <w:i/>
        </w:rPr>
      </w:pPr>
      <w:r w:rsidRPr="00B138F3">
        <w:rPr>
          <w:rFonts w:ascii="GHEA Grapalat" w:hAnsi="GHEA Grapalat"/>
          <w:i/>
        </w:rPr>
        <w:lastRenderedPageBreak/>
        <w:t>Приложение № 1</w:t>
      </w:r>
    </w:p>
    <w:p w14:paraId="066CF8F1" w14:textId="77777777" w:rsidR="00071D1C" w:rsidRPr="00B138F3" w:rsidRDefault="00071D1C" w:rsidP="002816B5">
      <w:pPr>
        <w:widowControl w:val="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1D96EC1A" w14:textId="77777777" w:rsidR="002816B5" w:rsidRDefault="00071D1C" w:rsidP="002816B5">
      <w:pPr>
        <w:widowControl w:val="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5"/>
        <w:t>*</w:t>
      </w:r>
    </w:p>
    <w:p w14:paraId="41EC5DEA" w14:textId="77777777" w:rsidR="00071D1C" w:rsidRPr="00B138F3" w:rsidRDefault="00071D1C" w:rsidP="002816B5">
      <w:pPr>
        <w:widowControl w:val="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045"/>
        <w:gridCol w:w="2347"/>
        <w:gridCol w:w="1085"/>
        <w:gridCol w:w="1559"/>
        <w:gridCol w:w="821"/>
        <w:gridCol w:w="708"/>
        <w:gridCol w:w="1164"/>
        <w:gridCol w:w="679"/>
        <w:gridCol w:w="1426"/>
      </w:tblGrid>
      <w:tr w:rsidR="00B138F3" w:rsidRPr="00B138F3" w14:paraId="3C2B190D" w14:textId="77777777" w:rsidTr="00317BD2">
        <w:trPr>
          <w:jc w:val="center"/>
        </w:trPr>
        <w:tc>
          <w:tcPr>
            <w:tcW w:w="16350" w:type="dxa"/>
            <w:gridSpan w:val="12"/>
          </w:tcPr>
          <w:p w14:paraId="23DBA3E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72422E86" w14:textId="77777777" w:rsidTr="004215C3">
        <w:trPr>
          <w:trHeight w:val="219"/>
          <w:jc w:val="center"/>
        </w:trPr>
        <w:tc>
          <w:tcPr>
            <w:tcW w:w="1242" w:type="dxa"/>
            <w:vMerge w:val="restart"/>
            <w:vAlign w:val="center"/>
          </w:tcPr>
          <w:p w14:paraId="5C6CDC8A"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14:paraId="57558BA6"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07DB4044"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045" w:type="dxa"/>
            <w:vMerge w:val="restart"/>
            <w:vAlign w:val="center"/>
          </w:tcPr>
          <w:p w14:paraId="013D25D5"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26"/>
              <w:t>**</w:t>
            </w:r>
          </w:p>
        </w:tc>
        <w:tc>
          <w:tcPr>
            <w:tcW w:w="2347" w:type="dxa"/>
            <w:vMerge w:val="restart"/>
            <w:vAlign w:val="center"/>
          </w:tcPr>
          <w:p w14:paraId="21E1078A"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50EB0496"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14:paraId="631BD076"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821" w:type="dxa"/>
            <w:vMerge w:val="restart"/>
            <w:vAlign w:val="center"/>
          </w:tcPr>
          <w:p w14:paraId="3D19187B"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708" w:type="dxa"/>
            <w:vMerge w:val="restart"/>
            <w:vAlign w:val="center"/>
          </w:tcPr>
          <w:p w14:paraId="06CD09D1"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269" w:type="dxa"/>
            <w:gridSpan w:val="3"/>
            <w:vAlign w:val="center"/>
          </w:tcPr>
          <w:p w14:paraId="02FE5652"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087C71FB" w14:textId="77777777" w:rsidTr="004215C3">
        <w:trPr>
          <w:trHeight w:val="445"/>
          <w:jc w:val="center"/>
        </w:trPr>
        <w:tc>
          <w:tcPr>
            <w:tcW w:w="1242" w:type="dxa"/>
            <w:vMerge/>
            <w:vAlign w:val="center"/>
          </w:tcPr>
          <w:p w14:paraId="6FFFC75C" w14:textId="77777777" w:rsidR="00071D1C" w:rsidRPr="00B138F3" w:rsidRDefault="00071D1C" w:rsidP="00B46D58">
            <w:pPr>
              <w:widowControl w:val="0"/>
              <w:jc w:val="center"/>
              <w:rPr>
                <w:rFonts w:ascii="GHEA Grapalat" w:hAnsi="GHEA Grapalat"/>
                <w:sz w:val="16"/>
                <w:szCs w:val="16"/>
              </w:rPr>
            </w:pPr>
          </w:p>
        </w:tc>
        <w:tc>
          <w:tcPr>
            <w:tcW w:w="2715" w:type="dxa"/>
            <w:vMerge/>
            <w:vAlign w:val="center"/>
          </w:tcPr>
          <w:p w14:paraId="42900EEE"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2B9999B4" w14:textId="77777777" w:rsidR="00071D1C" w:rsidRPr="00B138F3" w:rsidRDefault="00071D1C" w:rsidP="00B46D58">
            <w:pPr>
              <w:widowControl w:val="0"/>
              <w:jc w:val="center"/>
              <w:rPr>
                <w:rFonts w:ascii="GHEA Grapalat" w:hAnsi="GHEA Grapalat"/>
                <w:sz w:val="16"/>
                <w:szCs w:val="16"/>
              </w:rPr>
            </w:pPr>
          </w:p>
        </w:tc>
        <w:tc>
          <w:tcPr>
            <w:tcW w:w="1045" w:type="dxa"/>
            <w:vMerge/>
            <w:vAlign w:val="center"/>
          </w:tcPr>
          <w:p w14:paraId="3EAA4EAE" w14:textId="77777777" w:rsidR="00071D1C" w:rsidRPr="00B138F3" w:rsidRDefault="00071D1C" w:rsidP="00B46D58">
            <w:pPr>
              <w:widowControl w:val="0"/>
              <w:jc w:val="center"/>
              <w:rPr>
                <w:rFonts w:ascii="GHEA Grapalat" w:hAnsi="GHEA Grapalat"/>
                <w:sz w:val="16"/>
                <w:szCs w:val="16"/>
              </w:rPr>
            </w:pPr>
          </w:p>
        </w:tc>
        <w:tc>
          <w:tcPr>
            <w:tcW w:w="2347" w:type="dxa"/>
            <w:vMerge/>
            <w:vAlign w:val="center"/>
          </w:tcPr>
          <w:p w14:paraId="26993D35" w14:textId="77777777" w:rsidR="00071D1C" w:rsidRPr="00B138F3" w:rsidRDefault="00071D1C" w:rsidP="00B46D58">
            <w:pPr>
              <w:widowControl w:val="0"/>
              <w:jc w:val="center"/>
              <w:rPr>
                <w:rFonts w:ascii="GHEA Grapalat" w:hAnsi="GHEA Grapalat"/>
                <w:sz w:val="16"/>
                <w:szCs w:val="16"/>
              </w:rPr>
            </w:pPr>
          </w:p>
        </w:tc>
        <w:tc>
          <w:tcPr>
            <w:tcW w:w="1085" w:type="dxa"/>
            <w:vMerge/>
            <w:vAlign w:val="center"/>
          </w:tcPr>
          <w:p w14:paraId="5FCDE57B"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78E9879B" w14:textId="77777777" w:rsidR="00071D1C" w:rsidRPr="00B138F3" w:rsidRDefault="00071D1C" w:rsidP="00B46D58">
            <w:pPr>
              <w:widowControl w:val="0"/>
              <w:jc w:val="center"/>
              <w:rPr>
                <w:rFonts w:ascii="GHEA Grapalat" w:hAnsi="GHEA Grapalat"/>
                <w:sz w:val="16"/>
                <w:szCs w:val="16"/>
              </w:rPr>
            </w:pPr>
          </w:p>
        </w:tc>
        <w:tc>
          <w:tcPr>
            <w:tcW w:w="821" w:type="dxa"/>
            <w:vMerge/>
            <w:vAlign w:val="center"/>
          </w:tcPr>
          <w:p w14:paraId="3204430A" w14:textId="77777777" w:rsidR="00071D1C" w:rsidRPr="00B138F3" w:rsidRDefault="00071D1C" w:rsidP="00B46D58">
            <w:pPr>
              <w:widowControl w:val="0"/>
              <w:jc w:val="center"/>
              <w:rPr>
                <w:rFonts w:ascii="GHEA Grapalat" w:hAnsi="GHEA Grapalat"/>
                <w:sz w:val="16"/>
                <w:szCs w:val="16"/>
              </w:rPr>
            </w:pPr>
          </w:p>
        </w:tc>
        <w:tc>
          <w:tcPr>
            <w:tcW w:w="708" w:type="dxa"/>
            <w:vMerge/>
            <w:vAlign w:val="center"/>
          </w:tcPr>
          <w:p w14:paraId="688CA8AD" w14:textId="77777777" w:rsidR="00071D1C" w:rsidRPr="00B138F3" w:rsidRDefault="00071D1C" w:rsidP="00B46D58">
            <w:pPr>
              <w:widowControl w:val="0"/>
              <w:jc w:val="center"/>
              <w:rPr>
                <w:rFonts w:ascii="GHEA Grapalat" w:hAnsi="GHEA Grapalat"/>
                <w:sz w:val="16"/>
                <w:szCs w:val="16"/>
              </w:rPr>
            </w:pPr>
          </w:p>
        </w:tc>
        <w:tc>
          <w:tcPr>
            <w:tcW w:w="1164" w:type="dxa"/>
            <w:vAlign w:val="center"/>
          </w:tcPr>
          <w:p w14:paraId="772FF113"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679" w:type="dxa"/>
            <w:vAlign w:val="center"/>
          </w:tcPr>
          <w:p w14:paraId="05406C41"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426" w:type="dxa"/>
            <w:vAlign w:val="center"/>
          </w:tcPr>
          <w:p w14:paraId="1385A0F4"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27"/>
              <w:t>***</w:t>
            </w:r>
          </w:p>
        </w:tc>
      </w:tr>
      <w:tr w:rsidR="003D4601" w:rsidRPr="00CC48D7" w14:paraId="408FF3E2" w14:textId="77777777" w:rsidTr="003D4601">
        <w:trPr>
          <w:trHeight w:val="70"/>
          <w:jc w:val="center"/>
        </w:trPr>
        <w:tc>
          <w:tcPr>
            <w:tcW w:w="1242" w:type="dxa"/>
            <w:vAlign w:val="center"/>
          </w:tcPr>
          <w:p w14:paraId="292D6CA6" w14:textId="6802ADBB" w:rsidR="003D4601" w:rsidRPr="00C00A5C" w:rsidRDefault="003D4601" w:rsidP="003D4601">
            <w:pPr>
              <w:jc w:val="center"/>
              <w:rPr>
                <w:rFonts w:ascii="GHEA Grapalat" w:hAnsi="GHEA Grapalat"/>
                <w:sz w:val="20"/>
                <w:szCs w:val="20"/>
                <w:lang w:val="hy-AM"/>
              </w:rPr>
            </w:pPr>
            <w:r w:rsidRPr="00C00A5C">
              <w:rPr>
                <w:rFonts w:ascii="GHEA Grapalat" w:hAnsi="GHEA Grapalat"/>
                <w:sz w:val="20"/>
                <w:szCs w:val="20"/>
                <w:lang w:val="hy-AM"/>
              </w:rPr>
              <w:t>1</w:t>
            </w:r>
          </w:p>
        </w:tc>
        <w:tc>
          <w:tcPr>
            <w:tcW w:w="2715" w:type="dxa"/>
            <w:vAlign w:val="center"/>
          </w:tcPr>
          <w:p w14:paraId="4EADD433" w14:textId="057E3FEE" w:rsidR="003D4601" w:rsidRPr="003D4601" w:rsidRDefault="003D4601" w:rsidP="003D4601">
            <w:pPr>
              <w:jc w:val="center"/>
              <w:rPr>
                <w:rFonts w:ascii="GHEA Grapalat" w:hAnsi="GHEA Grapalat" w:cs="Calibri"/>
                <w:color w:val="000000"/>
                <w:sz w:val="20"/>
                <w:szCs w:val="20"/>
                <w:lang w:val="hy-AM"/>
              </w:rPr>
            </w:pPr>
            <w:r w:rsidRPr="003D4601">
              <w:rPr>
                <w:rFonts w:ascii="GHEA Grapalat" w:hAnsi="GHEA Grapalat" w:cs="Calibri"/>
                <w:color w:val="000000"/>
                <w:sz w:val="18"/>
                <w:szCs w:val="18"/>
              </w:rPr>
              <w:t>34351200/3</w:t>
            </w:r>
          </w:p>
        </w:tc>
        <w:tc>
          <w:tcPr>
            <w:tcW w:w="1559" w:type="dxa"/>
            <w:vAlign w:val="center"/>
          </w:tcPr>
          <w:p w14:paraId="7DB295B2" w14:textId="24C06001" w:rsidR="003D4601" w:rsidRPr="003D4601" w:rsidRDefault="003D4601" w:rsidP="003D4601">
            <w:pPr>
              <w:jc w:val="center"/>
              <w:rPr>
                <w:rFonts w:ascii="GHEA Grapalat" w:hAnsi="GHEA Grapalat"/>
                <w:iCs/>
                <w:sz w:val="20"/>
                <w:szCs w:val="20"/>
              </w:rPr>
            </w:pPr>
            <w:r w:rsidRPr="003D4601">
              <w:rPr>
                <w:rFonts w:ascii="GHEA Grapalat" w:hAnsi="GHEA Grapalat" w:cs="Calibri"/>
                <w:sz w:val="20"/>
                <w:szCs w:val="20"/>
              </w:rPr>
              <w:t>колёса</w:t>
            </w:r>
          </w:p>
        </w:tc>
        <w:tc>
          <w:tcPr>
            <w:tcW w:w="1045" w:type="dxa"/>
            <w:vAlign w:val="center"/>
          </w:tcPr>
          <w:p w14:paraId="4725C074" w14:textId="77777777" w:rsidR="003D4601" w:rsidRPr="009D30B9" w:rsidRDefault="003D4601" w:rsidP="003D4601">
            <w:pPr>
              <w:jc w:val="center"/>
              <w:rPr>
                <w:rFonts w:ascii="GHEA Grapalat" w:hAnsi="GHEA Grapalat"/>
                <w:sz w:val="20"/>
                <w:szCs w:val="20"/>
              </w:rPr>
            </w:pPr>
          </w:p>
        </w:tc>
        <w:tc>
          <w:tcPr>
            <w:tcW w:w="2347" w:type="dxa"/>
            <w:vAlign w:val="center"/>
          </w:tcPr>
          <w:p w14:paraId="0E550679" w14:textId="04209121" w:rsidR="003D4601" w:rsidRPr="00FD5859" w:rsidRDefault="003D4601" w:rsidP="003D4601">
            <w:pPr>
              <w:jc w:val="center"/>
              <w:rPr>
                <w:rFonts w:ascii="GHEA Grapalat" w:hAnsi="GHEA Grapalat"/>
                <w:sz w:val="20"/>
                <w:szCs w:val="20"/>
                <w:lang w:val="hy-AM"/>
              </w:rPr>
            </w:pPr>
            <w:r w:rsidRPr="003D4601">
              <w:rPr>
                <w:rFonts w:ascii="GHEA Grapalat" w:hAnsi="GHEA Grapalat"/>
                <w:sz w:val="20"/>
                <w:szCs w:val="20"/>
                <w:lang w:val="hy-AM"/>
              </w:rPr>
              <w:t xml:space="preserve">Название: автомобильные колеса (14.00-20), Значение: рисунок протектора - высокопассажирский, структура шины - диагональная, Урал-4320, 375 или эквивалент для других АТ с шиной и шинной лентой. Название шины, модель протектора - ОИ-25, Маркировка шины: Количество слоев не менее PR10, Индекс </w:t>
            </w:r>
            <w:r w:rsidRPr="003D4601">
              <w:rPr>
                <w:rFonts w:ascii="GHEA Grapalat" w:hAnsi="GHEA Grapalat"/>
                <w:sz w:val="20"/>
                <w:szCs w:val="20"/>
                <w:lang w:val="hy-AM"/>
              </w:rPr>
              <w:lastRenderedPageBreak/>
              <w:t>скорости шины/км/ч не менее G (85, 90), Индекс нагрузки шины не менее 140. Нагрузка на шину/кг не менее 2500. Год выпуска 2025-2026.</w:t>
            </w:r>
          </w:p>
        </w:tc>
        <w:tc>
          <w:tcPr>
            <w:tcW w:w="1085" w:type="dxa"/>
            <w:vAlign w:val="center"/>
          </w:tcPr>
          <w:p w14:paraId="6EE60BBF" w14:textId="70387EC8" w:rsidR="003D4601" w:rsidRPr="007709BA" w:rsidRDefault="003D4601" w:rsidP="003D4601">
            <w:pPr>
              <w:jc w:val="center"/>
              <w:rPr>
                <w:rFonts w:ascii="GHEA Grapalat" w:hAnsi="GHEA Grapalat"/>
                <w:sz w:val="20"/>
                <w:szCs w:val="20"/>
              </w:rPr>
            </w:pPr>
            <w:proofErr w:type="spellStart"/>
            <w:r>
              <w:rPr>
                <w:rFonts w:ascii="GHEA Grapalat" w:hAnsi="GHEA Grapalat"/>
                <w:sz w:val="20"/>
                <w:szCs w:val="20"/>
              </w:rPr>
              <w:lastRenderedPageBreak/>
              <w:t>шт</w:t>
            </w:r>
            <w:proofErr w:type="spellEnd"/>
          </w:p>
        </w:tc>
        <w:tc>
          <w:tcPr>
            <w:tcW w:w="1559" w:type="dxa"/>
            <w:vAlign w:val="center"/>
          </w:tcPr>
          <w:p w14:paraId="0A5D9CA5" w14:textId="77777777" w:rsidR="003D4601" w:rsidRPr="006317FF" w:rsidRDefault="003D4601" w:rsidP="003D4601">
            <w:pPr>
              <w:jc w:val="center"/>
              <w:rPr>
                <w:rFonts w:ascii="GHEA Grapalat" w:hAnsi="GHEA Grapalat"/>
                <w:sz w:val="20"/>
                <w:szCs w:val="20"/>
                <w:lang w:val="hy-AM"/>
              </w:rPr>
            </w:pPr>
          </w:p>
        </w:tc>
        <w:tc>
          <w:tcPr>
            <w:tcW w:w="821" w:type="dxa"/>
            <w:vAlign w:val="center"/>
          </w:tcPr>
          <w:p w14:paraId="444F1BF7" w14:textId="77777777" w:rsidR="003D4601" w:rsidRPr="006317FF" w:rsidRDefault="003D4601" w:rsidP="003D4601">
            <w:pPr>
              <w:jc w:val="center"/>
              <w:rPr>
                <w:rFonts w:ascii="GHEA Grapalat" w:hAnsi="GHEA Grapalat"/>
                <w:sz w:val="20"/>
                <w:szCs w:val="20"/>
                <w:lang w:val="hy-AM"/>
              </w:rPr>
            </w:pPr>
          </w:p>
        </w:tc>
        <w:tc>
          <w:tcPr>
            <w:tcW w:w="708" w:type="dxa"/>
            <w:vAlign w:val="center"/>
          </w:tcPr>
          <w:p w14:paraId="29F0AB26" w14:textId="5D1598CF" w:rsidR="003D4601" w:rsidRPr="003D4601" w:rsidRDefault="003D4601" w:rsidP="003D4601">
            <w:pPr>
              <w:jc w:val="center"/>
              <w:rPr>
                <w:rFonts w:ascii="GHEA Grapalat" w:hAnsi="GHEA Grapalat" w:cs="Calibri"/>
                <w:color w:val="000000"/>
                <w:sz w:val="18"/>
                <w:szCs w:val="18"/>
              </w:rPr>
            </w:pPr>
            <w:r>
              <w:rPr>
                <w:rFonts w:ascii="GHEA Grapalat" w:hAnsi="GHEA Grapalat" w:cs="Calibri"/>
                <w:color w:val="000000"/>
                <w:sz w:val="18"/>
                <w:szCs w:val="18"/>
              </w:rPr>
              <w:t>4</w:t>
            </w:r>
          </w:p>
        </w:tc>
        <w:tc>
          <w:tcPr>
            <w:tcW w:w="1164" w:type="dxa"/>
            <w:vAlign w:val="center"/>
          </w:tcPr>
          <w:p w14:paraId="10E2912C" w14:textId="308E3C77" w:rsidR="003D4601" w:rsidRPr="00E07E16" w:rsidRDefault="003D4601" w:rsidP="003D4601">
            <w:pPr>
              <w:jc w:val="center"/>
              <w:rPr>
                <w:iCs/>
                <w:sz w:val="20"/>
                <w:szCs w:val="20"/>
              </w:rPr>
            </w:pPr>
            <w:proofErr w:type="spellStart"/>
            <w:r w:rsidRPr="00E07E16">
              <w:rPr>
                <w:rFonts w:ascii="GHEA Grapalat" w:hAnsi="GHEA Grapalat"/>
                <w:iCs/>
                <w:sz w:val="20"/>
                <w:szCs w:val="20"/>
              </w:rPr>
              <w:t>Ашоцк</w:t>
            </w:r>
            <w:proofErr w:type="spellEnd"/>
            <w:r w:rsidRPr="00E07E16">
              <w:rPr>
                <w:rFonts w:ascii="GHEA Grapalat" w:hAnsi="GHEA Grapalat"/>
                <w:iCs/>
                <w:sz w:val="20"/>
                <w:szCs w:val="20"/>
              </w:rPr>
              <w:t xml:space="preserve">  Площадь 1 корпус</w:t>
            </w:r>
          </w:p>
        </w:tc>
        <w:tc>
          <w:tcPr>
            <w:tcW w:w="679" w:type="dxa"/>
            <w:vAlign w:val="center"/>
          </w:tcPr>
          <w:p w14:paraId="5EE7F995" w14:textId="51B9B9B1" w:rsidR="003D4601" w:rsidRPr="00D30560" w:rsidRDefault="003D4601" w:rsidP="003D4601">
            <w:pPr>
              <w:jc w:val="center"/>
              <w:rPr>
                <w:rFonts w:ascii="GHEA Grapalat" w:hAnsi="GHEA Grapalat"/>
                <w:sz w:val="20"/>
                <w:szCs w:val="20"/>
              </w:rPr>
            </w:pPr>
            <w:r>
              <w:rPr>
                <w:rFonts w:ascii="GHEA Grapalat" w:hAnsi="GHEA Grapalat"/>
                <w:sz w:val="20"/>
                <w:szCs w:val="20"/>
              </w:rPr>
              <w:t>4</w:t>
            </w:r>
          </w:p>
        </w:tc>
        <w:tc>
          <w:tcPr>
            <w:tcW w:w="1426" w:type="dxa"/>
            <w:vAlign w:val="center"/>
          </w:tcPr>
          <w:p w14:paraId="045EB69A" w14:textId="1ABBEB32" w:rsidR="003D4601" w:rsidRPr="00E07E16" w:rsidRDefault="003D4601" w:rsidP="003D4601">
            <w:pPr>
              <w:jc w:val="center"/>
              <w:rPr>
                <w:rFonts w:ascii="GHEA Grapalat" w:hAnsi="GHEA Grapalat"/>
                <w:sz w:val="20"/>
                <w:szCs w:val="20"/>
              </w:rPr>
            </w:pPr>
            <w:r w:rsidRPr="003D4601">
              <w:rPr>
                <w:rFonts w:ascii="GHEA Grapalat" w:hAnsi="GHEA Grapalat"/>
                <w:sz w:val="20"/>
                <w:szCs w:val="20"/>
              </w:rPr>
              <w:t>В течение 20 календарных дней после вступления договора в силу.</w:t>
            </w:r>
          </w:p>
        </w:tc>
      </w:tr>
    </w:tbl>
    <w:p w14:paraId="6D8BF8F2" w14:textId="77777777" w:rsidR="005C7A62" w:rsidRDefault="005C7A62" w:rsidP="005C7A62">
      <w:pPr>
        <w:rPr>
          <w:rFonts w:ascii="GHEA Grapalat" w:hAnsi="GHEA Grapalat"/>
          <w:lang w:val="hy-AM"/>
        </w:rPr>
      </w:pPr>
    </w:p>
    <w:p w14:paraId="2DDA3F92" w14:textId="77777777" w:rsidR="00F954E8" w:rsidRPr="00CC48D7" w:rsidRDefault="00F954E8" w:rsidP="00B46D58">
      <w:pPr>
        <w:widowControl w:val="0"/>
        <w:jc w:val="both"/>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0B608620" w14:textId="77777777" w:rsidTr="00E22E51">
        <w:trPr>
          <w:jc w:val="center"/>
        </w:trPr>
        <w:tc>
          <w:tcPr>
            <w:tcW w:w="4536" w:type="dxa"/>
          </w:tcPr>
          <w:p w14:paraId="28C58DFF"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3DE52DD4"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1C1BEEB7"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76A1AE01"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339D602A" w14:textId="77777777" w:rsidR="00071D1C" w:rsidRPr="00B138F3" w:rsidRDefault="00071D1C" w:rsidP="00B46D58">
            <w:pPr>
              <w:widowControl w:val="0"/>
              <w:jc w:val="center"/>
              <w:rPr>
                <w:rFonts w:ascii="GHEA Grapalat" w:hAnsi="GHEA Grapalat"/>
              </w:rPr>
            </w:pPr>
          </w:p>
        </w:tc>
        <w:tc>
          <w:tcPr>
            <w:tcW w:w="4343" w:type="dxa"/>
          </w:tcPr>
          <w:p w14:paraId="377EF237"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1C1F0259"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6CA9C60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481FE9FE"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11062CBB" w14:textId="77777777" w:rsidR="00071D1C" w:rsidRPr="00B138F3" w:rsidRDefault="00071D1C" w:rsidP="00722354">
      <w:pPr>
        <w:widowControl w:val="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34EEB0C4" w14:textId="77777777" w:rsidR="00071D1C" w:rsidRPr="00B138F3" w:rsidRDefault="00071D1C" w:rsidP="00722354">
      <w:pPr>
        <w:widowControl w:val="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440016D6" w14:textId="77777777" w:rsidR="00071D1C" w:rsidRPr="00B138F3" w:rsidRDefault="00071D1C" w:rsidP="00722354">
      <w:pPr>
        <w:widowControl w:val="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28"/>
        <w:t>*</w:t>
      </w:r>
    </w:p>
    <w:p w14:paraId="5278DC18" w14:textId="77777777" w:rsidR="00071D1C" w:rsidRPr="00B138F3" w:rsidRDefault="00071D1C" w:rsidP="00722354">
      <w:pPr>
        <w:widowControl w:val="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8"/>
        <w:gridCol w:w="2060"/>
        <w:gridCol w:w="1533"/>
        <w:gridCol w:w="963"/>
        <w:gridCol w:w="980"/>
        <w:gridCol w:w="842"/>
        <w:gridCol w:w="706"/>
        <w:gridCol w:w="673"/>
        <w:gridCol w:w="605"/>
        <w:gridCol w:w="698"/>
        <w:gridCol w:w="824"/>
        <w:gridCol w:w="867"/>
        <w:gridCol w:w="850"/>
        <w:gridCol w:w="964"/>
        <w:gridCol w:w="851"/>
        <w:gridCol w:w="791"/>
      </w:tblGrid>
      <w:tr w:rsidR="00B138F3" w:rsidRPr="00B138F3" w14:paraId="00DF7F8C" w14:textId="77777777" w:rsidTr="00722354">
        <w:trPr>
          <w:trHeight w:val="305"/>
          <w:jc w:val="center"/>
        </w:trPr>
        <w:tc>
          <w:tcPr>
            <w:tcW w:w="15905" w:type="dxa"/>
            <w:gridSpan w:val="16"/>
          </w:tcPr>
          <w:p w14:paraId="01A06215"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4A3D4619" w14:textId="77777777" w:rsidTr="00C00A5C">
        <w:trPr>
          <w:trHeight w:val="747"/>
          <w:jc w:val="center"/>
        </w:trPr>
        <w:tc>
          <w:tcPr>
            <w:tcW w:w="1698" w:type="dxa"/>
            <w:vAlign w:val="center"/>
          </w:tcPr>
          <w:p w14:paraId="192CCF0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60" w:type="dxa"/>
            <w:vAlign w:val="center"/>
          </w:tcPr>
          <w:p w14:paraId="670E916C"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33" w:type="dxa"/>
            <w:vAlign w:val="center"/>
          </w:tcPr>
          <w:p w14:paraId="34EDB9E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614" w:type="dxa"/>
            <w:gridSpan w:val="13"/>
            <w:vAlign w:val="center"/>
          </w:tcPr>
          <w:p w14:paraId="1F02D1F4" w14:textId="7CFA2BDF"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BA7294">
              <w:rPr>
                <w:rFonts w:ascii="GHEA Grapalat" w:hAnsi="GHEA Grapalat"/>
                <w:sz w:val="16"/>
                <w:szCs w:val="16"/>
                <w:lang w:val="hy-AM"/>
              </w:rPr>
              <w:t>2</w:t>
            </w:r>
            <w:r w:rsidR="00603362" w:rsidRPr="00603362">
              <w:rPr>
                <w:rFonts w:ascii="GHEA Grapalat" w:hAnsi="GHEA Grapalat"/>
                <w:sz w:val="16"/>
                <w:szCs w:val="16"/>
              </w:rPr>
              <w:t>6</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29"/>
              <w:t>**</w:t>
            </w:r>
          </w:p>
        </w:tc>
      </w:tr>
      <w:tr w:rsidR="00B138F3" w:rsidRPr="00B138F3" w14:paraId="6EAD51CA" w14:textId="77777777" w:rsidTr="00C00A5C">
        <w:trPr>
          <w:trHeight w:val="594"/>
          <w:jc w:val="center"/>
        </w:trPr>
        <w:tc>
          <w:tcPr>
            <w:tcW w:w="1698" w:type="dxa"/>
          </w:tcPr>
          <w:p w14:paraId="2BB6F95C" w14:textId="77777777" w:rsidR="00071D1C" w:rsidRPr="00B138F3" w:rsidRDefault="00071D1C" w:rsidP="00B46D58">
            <w:pPr>
              <w:widowControl w:val="0"/>
              <w:jc w:val="center"/>
              <w:rPr>
                <w:rFonts w:ascii="GHEA Grapalat" w:hAnsi="GHEA Grapalat"/>
                <w:sz w:val="16"/>
                <w:szCs w:val="16"/>
              </w:rPr>
            </w:pPr>
          </w:p>
        </w:tc>
        <w:tc>
          <w:tcPr>
            <w:tcW w:w="2060" w:type="dxa"/>
          </w:tcPr>
          <w:p w14:paraId="258914D1" w14:textId="77777777" w:rsidR="00071D1C" w:rsidRPr="00B138F3" w:rsidRDefault="00071D1C" w:rsidP="00B46D58">
            <w:pPr>
              <w:widowControl w:val="0"/>
              <w:jc w:val="center"/>
              <w:rPr>
                <w:rFonts w:ascii="GHEA Grapalat" w:hAnsi="GHEA Grapalat"/>
                <w:sz w:val="16"/>
                <w:szCs w:val="16"/>
              </w:rPr>
            </w:pPr>
          </w:p>
        </w:tc>
        <w:tc>
          <w:tcPr>
            <w:tcW w:w="1533" w:type="dxa"/>
          </w:tcPr>
          <w:p w14:paraId="16F059F7" w14:textId="77777777" w:rsidR="00071D1C" w:rsidRPr="00B138F3" w:rsidRDefault="00071D1C" w:rsidP="00B46D58">
            <w:pPr>
              <w:widowControl w:val="0"/>
              <w:jc w:val="center"/>
              <w:rPr>
                <w:rFonts w:ascii="GHEA Grapalat" w:hAnsi="GHEA Grapalat"/>
                <w:sz w:val="16"/>
                <w:szCs w:val="16"/>
              </w:rPr>
            </w:pPr>
          </w:p>
        </w:tc>
        <w:tc>
          <w:tcPr>
            <w:tcW w:w="963" w:type="dxa"/>
            <w:vAlign w:val="center"/>
          </w:tcPr>
          <w:p w14:paraId="1DB80983"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80" w:type="dxa"/>
            <w:vAlign w:val="center"/>
          </w:tcPr>
          <w:p w14:paraId="3851A395"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842" w:type="dxa"/>
            <w:vAlign w:val="center"/>
          </w:tcPr>
          <w:p w14:paraId="2EFD5F6D"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06" w:type="dxa"/>
            <w:vAlign w:val="center"/>
          </w:tcPr>
          <w:p w14:paraId="49429956"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673" w:type="dxa"/>
            <w:vAlign w:val="center"/>
          </w:tcPr>
          <w:p w14:paraId="1B014FB0" w14:textId="77777777" w:rsidR="00071D1C" w:rsidRPr="00B138F3" w:rsidRDefault="001E08B6" w:rsidP="00B46D58">
            <w:pPr>
              <w:widowControl w:val="0"/>
              <w:ind w:right="-7"/>
              <w:jc w:val="center"/>
              <w:rPr>
                <w:rFonts w:ascii="GHEA Grapalat" w:hAnsi="GHEA Grapalat"/>
                <w:sz w:val="16"/>
                <w:szCs w:val="16"/>
              </w:rPr>
            </w:pPr>
            <w:r>
              <w:rPr>
                <w:rFonts w:ascii="GHEA Grapalat" w:hAnsi="GHEA Grapalat"/>
                <w:sz w:val="16"/>
                <w:szCs w:val="16"/>
              </w:rPr>
              <w:t>Август</w:t>
            </w:r>
          </w:p>
        </w:tc>
        <w:tc>
          <w:tcPr>
            <w:tcW w:w="605" w:type="dxa"/>
            <w:vAlign w:val="center"/>
          </w:tcPr>
          <w:p w14:paraId="1C5AC571"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98" w:type="dxa"/>
            <w:vAlign w:val="center"/>
          </w:tcPr>
          <w:p w14:paraId="615543DC"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24" w:type="dxa"/>
            <w:vAlign w:val="center"/>
          </w:tcPr>
          <w:p w14:paraId="1F193786"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7" w:type="dxa"/>
            <w:vAlign w:val="center"/>
          </w:tcPr>
          <w:p w14:paraId="2573D909"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0" w:type="dxa"/>
            <w:vAlign w:val="center"/>
          </w:tcPr>
          <w:p w14:paraId="685A0170"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64" w:type="dxa"/>
            <w:vAlign w:val="center"/>
          </w:tcPr>
          <w:p w14:paraId="5FF6175A"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1" w:type="dxa"/>
            <w:vAlign w:val="center"/>
          </w:tcPr>
          <w:p w14:paraId="7EEAC696"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91" w:type="dxa"/>
            <w:vAlign w:val="center"/>
          </w:tcPr>
          <w:p w14:paraId="0FD1621B"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3D4601" w:rsidRPr="00B138F3" w14:paraId="2346B399" w14:textId="77777777" w:rsidTr="00C00A5C">
        <w:trPr>
          <w:trHeight w:val="404"/>
          <w:jc w:val="center"/>
        </w:trPr>
        <w:tc>
          <w:tcPr>
            <w:tcW w:w="1698" w:type="dxa"/>
            <w:vAlign w:val="center"/>
          </w:tcPr>
          <w:p w14:paraId="0A27A421" w14:textId="1D70ABBD" w:rsidR="003D4601" w:rsidRPr="00D309E0" w:rsidRDefault="003D4601" w:rsidP="003D4601">
            <w:pPr>
              <w:jc w:val="center"/>
              <w:rPr>
                <w:rFonts w:ascii="GHEA Grapalat" w:hAnsi="GHEA Grapalat"/>
                <w:sz w:val="20"/>
                <w:lang w:val="hy-AM"/>
              </w:rPr>
            </w:pPr>
            <w:r>
              <w:rPr>
                <w:rFonts w:ascii="GHEA Grapalat" w:hAnsi="GHEA Grapalat"/>
                <w:sz w:val="20"/>
                <w:lang w:val="hy-AM"/>
              </w:rPr>
              <w:t>1</w:t>
            </w:r>
          </w:p>
        </w:tc>
        <w:tc>
          <w:tcPr>
            <w:tcW w:w="2060" w:type="dxa"/>
            <w:vAlign w:val="center"/>
          </w:tcPr>
          <w:p w14:paraId="2DD02F46" w14:textId="294BE5D2" w:rsidR="003D4601" w:rsidRPr="00D309E0" w:rsidRDefault="003D4601" w:rsidP="003D4601">
            <w:pPr>
              <w:jc w:val="center"/>
              <w:rPr>
                <w:rFonts w:ascii="GHEA Grapalat" w:hAnsi="GHEA Grapalat" w:cs="Calibri"/>
                <w:color w:val="000000"/>
                <w:sz w:val="20"/>
                <w:szCs w:val="20"/>
                <w:lang w:val="hy-AM"/>
              </w:rPr>
            </w:pPr>
            <w:r w:rsidRPr="003D4601">
              <w:rPr>
                <w:rFonts w:ascii="GHEA Grapalat" w:hAnsi="GHEA Grapalat" w:cs="Calibri"/>
                <w:color w:val="000000"/>
                <w:sz w:val="18"/>
                <w:szCs w:val="18"/>
              </w:rPr>
              <w:t>34351200/3</w:t>
            </w:r>
          </w:p>
        </w:tc>
        <w:tc>
          <w:tcPr>
            <w:tcW w:w="1533" w:type="dxa"/>
            <w:vAlign w:val="center"/>
          </w:tcPr>
          <w:p w14:paraId="26B26D7E" w14:textId="5AF45DB5" w:rsidR="003D4601" w:rsidRPr="00D309E0" w:rsidRDefault="003D4601" w:rsidP="003D4601">
            <w:pPr>
              <w:jc w:val="center"/>
              <w:rPr>
                <w:rFonts w:ascii="GHEA Grapalat" w:hAnsi="GHEA Grapalat"/>
                <w:iCs/>
                <w:sz w:val="20"/>
                <w:szCs w:val="20"/>
              </w:rPr>
            </w:pPr>
            <w:r w:rsidRPr="003D4601">
              <w:rPr>
                <w:rFonts w:ascii="GHEA Grapalat" w:hAnsi="GHEA Grapalat" w:cs="Calibri"/>
                <w:sz w:val="20"/>
                <w:szCs w:val="20"/>
              </w:rPr>
              <w:t>колёса</w:t>
            </w:r>
          </w:p>
        </w:tc>
        <w:tc>
          <w:tcPr>
            <w:tcW w:w="963" w:type="dxa"/>
            <w:vAlign w:val="center"/>
          </w:tcPr>
          <w:p w14:paraId="261F452E" w14:textId="329B81E5" w:rsidR="003D4601" w:rsidRPr="00B138F3" w:rsidRDefault="003D4601" w:rsidP="003D4601">
            <w:pPr>
              <w:widowControl w:val="0"/>
              <w:jc w:val="center"/>
              <w:rPr>
                <w:rFonts w:ascii="GHEA Grapalat" w:hAnsi="GHEA Grapalat"/>
                <w:sz w:val="16"/>
                <w:szCs w:val="16"/>
              </w:rPr>
            </w:pPr>
          </w:p>
        </w:tc>
        <w:tc>
          <w:tcPr>
            <w:tcW w:w="980" w:type="dxa"/>
            <w:vAlign w:val="center"/>
          </w:tcPr>
          <w:p w14:paraId="18ADB75A" w14:textId="134AB389" w:rsidR="003D4601" w:rsidRPr="00B138F3" w:rsidRDefault="003D4601" w:rsidP="003D4601">
            <w:pPr>
              <w:widowControl w:val="0"/>
              <w:jc w:val="center"/>
              <w:rPr>
                <w:rFonts w:ascii="GHEA Grapalat" w:hAnsi="GHEA Grapalat"/>
                <w:sz w:val="16"/>
                <w:szCs w:val="16"/>
              </w:rPr>
            </w:pPr>
          </w:p>
        </w:tc>
        <w:tc>
          <w:tcPr>
            <w:tcW w:w="842" w:type="dxa"/>
            <w:vAlign w:val="center"/>
          </w:tcPr>
          <w:p w14:paraId="5B5FAFAA" w14:textId="35366E0E" w:rsidR="003D4601" w:rsidRPr="00B138F3" w:rsidRDefault="003D4601" w:rsidP="003D4601">
            <w:pPr>
              <w:widowControl w:val="0"/>
              <w:jc w:val="center"/>
              <w:rPr>
                <w:rFonts w:ascii="GHEA Grapalat" w:hAnsi="GHEA Grapalat" w:cs="Arial"/>
                <w:sz w:val="16"/>
                <w:szCs w:val="16"/>
              </w:rPr>
            </w:pPr>
            <w:r w:rsidRPr="006322FC">
              <w:rPr>
                <w:rFonts w:ascii="GHEA Grapalat" w:hAnsi="GHEA Grapalat"/>
                <w:sz w:val="18"/>
                <w:szCs w:val="18"/>
              </w:rPr>
              <w:t>100</w:t>
            </w:r>
            <w:r w:rsidRPr="006322FC">
              <w:rPr>
                <w:rFonts w:ascii="GHEA Grapalat" w:hAnsi="GHEA Grapalat"/>
                <w:sz w:val="18"/>
                <w:szCs w:val="18"/>
                <w:lang w:val="pt-BR"/>
              </w:rPr>
              <w:t xml:space="preserve"> %</w:t>
            </w:r>
          </w:p>
        </w:tc>
        <w:tc>
          <w:tcPr>
            <w:tcW w:w="706" w:type="dxa"/>
            <w:vAlign w:val="center"/>
          </w:tcPr>
          <w:p w14:paraId="00E300E7" w14:textId="2C4F4DE1" w:rsidR="003D4601" w:rsidRPr="00B138F3" w:rsidRDefault="003D4601" w:rsidP="003D4601">
            <w:pPr>
              <w:widowControl w:val="0"/>
              <w:jc w:val="center"/>
              <w:rPr>
                <w:rFonts w:ascii="GHEA Grapalat" w:hAnsi="GHEA Grapalat" w:cs="Arial"/>
                <w:sz w:val="16"/>
                <w:szCs w:val="16"/>
              </w:rPr>
            </w:pPr>
            <w:r w:rsidRPr="006322FC">
              <w:rPr>
                <w:rFonts w:ascii="GHEA Grapalat" w:hAnsi="GHEA Grapalat"/>
                <w:sz w:val="18"/>
                <w:szCs w:val="18"/>
              </w:rPr>
              <w:t>100</w:t>
            </w:r>
            <w:r w:rsidRPr="006322FC">
              <w:rPr>
                <w:rFonts w:ascii="GHEA Grapalat" w:hAnsi="GHEA Grapalat"/>
                <w:sz w:val="18"/>
                <w:szCs w:val="18"/>
                <w:lang w:val="pt-BR"/>
              </w:rPr>
              <w:t xml:space="preserve"> %</w:t>
            </w:r>
          </w:p>
        </w:tc>
        <w:tc>
          <w:tcPr>
            <w:tcW w:w="673" w:type="dxa"/>
            <w:vAlign w:val="center"/>
          </w:tcPr>
          <w:p w14:paraId="1FA63FDD" w14:textId="2D6564CD" w:rsidR="003D4601" w:rsidRDefault="003D4601" w:rsidP="003D4601">
            <w:pPr>
              <w:jc w:val="center"/>
            </w:pPr>
            <w:r w:rsidRPr="006322FC">
              <w:rPr>
                <w:rFonts w:ascii="GHEA Grapalat" w:hAnsi="GHEA Grapalat"/>
                <w:sz w:val="18"/>
                <w:szCs w:val="18"/>
              </w:rPr>
              <w:t>100</w:t>
            </w:r>
            <w:r w:rsidRPr="006322FC">
              <w:rPr>
                <w:rFonts w:ascii="GHEA Grapalat" w:hAnsi="GHEA Grapalat"/>
                <w:sz w:val="18"/>
                <w:szCs w:val="18"/>
                <w:lang w:val="pt-BR"/>
              </w:rPr>
              <w:t xml:space="preserve"> %</w:t>
            </w:r>
          </w:p>
        </w:tc>
        <w:tc>
          <w:tcPr>
            <w:tcW w:w="605" w:type="dxa"/>
            <w:vAlign w:val="center"/>
          </w:tcPr>
          <w:p w14:paraId="47ECBFA0" w14:textId="0BC66B39" w:rsidR="003D4601" w:rsidRPr="009E4E06" w:rsidRDefault="003D4601" w:rsidP="003D4601">
            <w:pPr>
              <w:jc w:val="center"/>
              <w:rPr>
                <w:lang w:val="en-US"/>
              </w:rPr>
            </w:pPr>
            <w:r w:rsidRPr="006322FC">
              <w:rPr>
                <w:rFonts w:ascii="GHEA Grapalat" w:hAnsi="GHEA Grapalat"/>
                <w:sz w:val="18"/>
                <w:szCs w:val="18"/>
              </w:rPr>
              <w:t>100</w:t>
            </w:r>
            <w:r w:rsidRPr="006322FC">
              <w:rPr>
                <w:rFonts w:ascii="GHEA Grapalat" w:hAnsi="GHEA Grapalat"/>
                <w:sz w:val="18"/>
                <w:szCs w:val="18"/>
                <w:lang w:val="pt-BR"/>
              </w:rPr>
              <w:t xml:space="preserve"> %</w:t>
            </w:r>
          </w:p>
        </w:tc>
        <w:tc>
          <w:tcPr>
            <w:tcW w:w="698" w:type="dxa"/>
            <w:vAlign w:val="center"/>
          </w:tcPr>
          <w:p w14:paraId="60804742" w14:textId="29E52474" w:rsidR="003D4601" w:rsidRDefault="003D4601" w:rsidP="003D4601">
            <w:pPr>
              <w:jc w:val="center"/>
            </w:pPr>
            <w:r w:rsidRPr="006322FC">
              <w:rPr>
                <w:rFonts w:ascii="GHEA Grapalat" w:hAnsi="GHEA Grapalat"/>
                <w:sz w:val="18"/>
                <w:szCs w:val="18"/>
              </w:rPr>
              <w:t>100</w:t>
            </w:r>
            <w:r w:rsidRPr="006322FC">
              <w:rPr>
                <w:rFonts w:ascii="GHEA Grapalat" w:hAnsi="GHEA Grapalat"/>
                <w:sz w:val="18"/>
                <w:szCs w:val="18"/>
                <w:lang w:val="pt-BR"/>
              </w:rPr>
              <w:t xml:space="preserve"> %</w:t>
            </w:r>
          </w:p>
        </w:tc>
        <w:tc>
          <w:tcPr>
            <w:tcW w:w="824" w:type="dxa"/>
            <w:vAlign w:val="center"/>
          </w:tcPr>
          <w:p w14:paraId="343AA750" w14:textId="5DEEA78B" w:rsidR="003D4601" w:rsidRDefault="003D4601" w:rsidP="003D4601">
            <w:pPr>
              <w:jc w:val="center"/>
            </w:pPr>
            <w:r w:rsidRPr="006322FC">
              <w:rPr>
                <w:rFonts w:ascii="GHEA Grapalat" w:hAnsi="GHEA Grapalat"/>
                <w:sz w:val="18"/>
                <w:szCs w:val="18"/>
              </w:rPr>
              <w:t>100</w:t>
            </w:r>
            <w:r w:rsidRPr="006322FC">
              <w:rPr>
                <w:rFonts w:ascii="GHEA Grapalat" w:hAnsi="GHEA Grapalat"/>
                <w:sz w:val="18"/>
                <w:szCs w:val="18"/>
                <w:lang w:val="pt-BR"/>
              </w:rPr>
              <w:t xml:space="preserve"> %</w:t>
            </w:r>
          </w:p>
        </w:tc>
        <w:tc>
          <w:tcPr>
            <w:tcW w:w="867" w:type="dxa"/>
            <w:vAlign w:val="center"/>
          </w:tcPr>
          <w:p w14:paraId="493176F6" w14:textId="04F21A96" w:rsidR="003D4601" w:rsidRDefault="003D4601" w:rsidP="003D4601">
            <w:pPr>
              <w:jc w:val="center"/>
            </w:pPr>
            <w:r w:rsidRPr="006322FC">
              <w:rPr>
                <w:rFonts w:ascii="GHEA Grapalat" w:hAnsi="GHEA Grapalat"/>
                <w:sz w:val="18"/>
                <w:szCs w:val="18"/>
              </w:rPr>
              <w:t>100</w:t>
            </w:r>
            <w:r w:rsidRPr="006322FC">
              <w:rPr>
                <w:rFonts w:ascii="GHEA Grapalat" w:hAnsi="GHEA Grapalat"/>
                <w:sz w:val="18"/>
                <w:szCs w:val="18"/>
                <w:lang w:val="pt-BR"/>
              </w:rPr>
              <w:t xml:space="preserve"> %</w:t>
            </w:r>
          </w:p>
        </w:tc>
        <w:tc>
          <w:tcPr>
            <w:tcW w:w="850" w:type="dxa"/>
            <w:vAlign w:val="center"/>
          </w:tcPr>
          <w:p w14:paraId="09AD9F7A" w14:textId="330CD47E" w:rsidR="003D4601" w:rsidRDefault="003D4601" w:rsidP="003D4601">
            <w:pPr>
              <w:jc w:val="center"/>
            </w:pPr>
            <w:r w:rsidRPr="006322FC">
              <w:rPr>
                <w:rFonts w:ascii="GHEA Grapalat" w:hAnsi="GHEA Grapalat"/>
                <w:sz w:val="18"/>
                <w:szCs w:val="18"/>
              </w:rPr>
              <w:t>100</w:t>
            </w:r>
            <w:r w:rsidRPr="006322FC">
              <w:rPr>
                <w:rFonts w:ascii="GHEA Grapalat" w:hAnsi="GHEA Grapalat"/>
                <w:sz w:val="18"/>
                <w:szCs w:val="18"/>
                <w:lang w:val="pt-BR"/>
              </w:rPr>
              <w:t xml:space="preserve"> %</w:t>
            </w:r>
          </w:p>
        </w:tc>
        <w:tc>
          <w:tcPr>
            <w:tcW w:w="964" w:type="dxa"/>
            <w:vAlign w:val="center"/>
          </w:tcPr>
          <w:p w14:paraId="64CBB235" w14:textId="65377961" w:rsidR="003D4601" w:rsidRDefault="003D4601" w:rsidP="003D4601">
            <w:pPr>
              <w:jc w:val="center"/>
            </w:pPr>
            <w:r w:rsidRPr="006322FC">
              <w:rPr>
                <w:rFonts w:ascii="GHEA Grapalat" w:hAnsi="GHEA Grapalat"/>
                <w:sz w:val="18"/>
                <w:szCs w:val="18"/>
              </w:rPr>
              <w:t>100</w:t>
            </w:r>
            <w:r w:rsidRPr="006322FC">
              <w:rPr>
                <w:rFonts w:ascii="GHEA Grapalat" w:hAnsi="GHEA Grapalat"/>
                <w:sz w:val="18"/>
                <w:szCs w:val="18"/>
                <w:lang w:val="pt-BR"/>
              </w:rPr>
              <w:t xml:space="preserve"> %</w:t>
            </w:r>
          </w:p>
        </w:tc>
        <w:tc>
          <w:tcPr>
            <w:tcW w:w="851" w:type="dxa"/>
            <w:vAlign w:val="center"/>
          </w:tcPr>
          <w:p w14:paraId="75807F81" w14:textId="38E84551" w:rsidR="003D4601" w:rsidRDefault="003D4601" w:rsidP="003D4601">
            <w:pPr>
              <w:jc w:val="center"/>
            </w:pPr>
            <w:r w:rsidRPr="006322FC">
              <w:rPr>
                <w:rFonts w:ascii="GHEA Grapalat" w:hAnsi="GHEA Grapalat"/>
                <w:sz w:val="18"/>
                <w:szCs w:val="18"/>
              </w:rPr>
              <w:t>100</w:t>
            </w:r>
            <w:r w:rsidRPr="006322FC">
              <w:rPr>
                <w:rFonts w:ascii="GHEA Grapalat" w:hAnsi="GHEA Grapalat"/>
                <w:sz w:val="18"/>
                <w:szCs w:val="18"/>
                <w:lang w:val="pt-BR"/>
              </w:rPr>
              <w:t xml:space="preserve"> %</w:t>
            </w:r>
          </w:p>
        </w:tc>
        <w:tc>
          <w:tcPr>
            <w:tcW w:w="791" w:type="dxa"/>
            <w:vAlign w:val="center"/>
          </w:tcPr>
          <w:p w14:paraId="5DA8796A" w14:textId="4CEB59AB" w:rsidR="003D4601" w:rsidRDefault="003D4601" w:rsidP="003D4601">
            <w:pPr>
              <w:jc w:val="center"/>
            </w:pPr>
            <w:r w:rsidRPr="006322FC">
              <w:rPr>
                <w:rFonts w:ascii="GHEA Grapalat" w:hAnsi="GHEA Grapalat"/>
                <w:sz w:val="18"/>
                <w:szCs w:val="18"/>
              </w:rPr>
              <w:t>100</w:t>
            </w:r>
            <w:r w:rsidRPr="006322FC">
              <w:rPr>
                <w:rFonts w:ascii="GHEA Grapalat" w:hAnsi="GHEA Grapalat"/>
                <w:sz w:val="18"/>
                <w:szCs w:val="18"/>
                <w:lang w:val="pt-BR"/>
              </w:rPr>
              <w:t xml:space="preserve"> %</w:t>
            </w:r>
          </w:p>
        </w:tc>
      </w:tr>
    </w:tbl>
    <w:p w14:paraId="6A64B11F"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0FB447E4" w14:textId="77777777" w:rsidTr="00E22E51">
        <w:trPr>
          <w:jc w:val="center"/>
        </w:trPr>
        <w:tc>
          <w:tcPr>
            <w:tcW w:w="4536" w:type="dxa"/>
          </w:tcPr>
          <w:p w14:paraId="33EBE979"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7C68A06B"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4DF246D"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0F8557AC"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09810E72" w14:textId="77777777" w:rsidR="00071D1C" w:rsidRPr="00B138F3" w:rsidRDefault="00071D1C" w:rsidP="00B46D58">
            <w:pPr>
              <w:widowControl w:val="0"/>
              <w:spacing w:after="160"/>
              <w:jc w:val="center"/>
              <w:rPr>
                <w:rFonts w:ascii="GHEA Grapalat" w:hAnsi="GHEA Grapalat"/>
              </w:rPr>
            </w:pPr>
          </w:p>
        </w:tc>
        <w:tc>
          <w:tcPr>
            <w:tcW w:w="4343" w:type="dxa"/>
          </w:tcPr>
          <w:p w14:paraId="3713DE4B"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1043A38A"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0DE592C4"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3B3C346F"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1236A6D6"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55AB0B46"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1DDC6ABA"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2BF7236F"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47286351" w14:textId="77777777" w:rsidTr="007A2020">
        <w:trPr>
          <w:tblCellSpacing w:w="7" w:type="dxa"/>
          <w:jc w:val="center"/>
        </w:trPr>
        <w:tc>
          <w:tcPr>
            <w:tcW w:w="0" w:type="auto"/>
            <w:vAlign w:val="center"/>
          </w:tcPr>
          <w:p w14:paraId="43172633"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6A215A4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1C922BC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2EA5D85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2B696F27"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06D9F41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72754CA0"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19097A2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1BA016E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679AF1CE"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3E3B68E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0833D2B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7376FF47" w14:textId="77777777" w:rsidR="0038400D" w:rsidRPr="00B138F3" w:rsidRDefault="0038400D" w:rsidP="00B46D58">
      <w:pPr>
        <w:widowControl w:val="0"/>
        <w:spacing w:after="160"/>
        <w:ind w:firstLine="375"/>
        <w:rPr>
          <w:rFonts w:ascii="GHEA Grapalat" w:hAnsi="GHEA Grapalat"/>
          <w:iCs/>
        </w:rPr>
      </w:pPr>
    </w:p>
    <w:p w14:paraId="372C335D"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35BB5845"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6F360E9A" w14:textId="77777777"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14:paraId="07DB2B5A" w14:textId="77777777"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7E1AC37B"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63CA30D4"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5EC02BA0"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0D568793"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4B9BBBD6"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6D50E5D2" w14:textId="77777777" w:rsidTr="00AB4EAB">
        <w:trPr>
          <w:jc w:val="center"/>
        </w:trPr>
        <w:tc>
          <w:tcPr>
            <w:tcW w:w="442" w:type="dxa"/>
            <w:vMerge w:val="restart"/>
            <w:shd w:val="clear" w:color="auto" w:fill="auto"/>
            <w:vAlign w:val="center"/>
          </w:tcPr>
          <w:p w14:paraId="3081EBB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033D9A30"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07EC1D84" w14:textId="77777777" w:rsidTr="00AB4EAB">
        <w:trPr>
          <w:jc w:val="center"/>
        </w:trPr>
        <w:tc>
          <w:tcPr>
            <w:tcW w:w="442" w:type="dxa"/>
            <w:vMerge/>
            <w:shd w:val="clear" w:color="auto" w:fill="auto"/>
          </w:tcPr>
          <w:p w14:paraId="538DA6F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7C4A73D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4F4B0ED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0D8450C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281AB40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23789DE6"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654E4CFB"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382A7728" w14:textId="77777777" w:rsidTr="00AB4EAB">
        <w:trPr>
          <w:trHeight w:val="1105"/>
          <w:jc w:val="center"/>
        </w:trPr>
        <w:tc>
          <w:tcPr>
            <w:tcW w:w="442" w:type="dxa"/>
            <w:vMerge/>
            <w:tcBorders>
              <w:bottom w:val="single" w:sz="4" w:space="0" w:color="auto"/>
            </w:tcBorders>
            <w:shd w:val="clear" w:color="auto" w:fill="auto"/>
          </w:tcPr>
          <w:p w14:paraId="08350CC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7636D34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3054271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276D084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1CE2907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3ACCD97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5FBF282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437376E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3FA5012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14:paraId="058ACE3F" w14:textId="77777777" w:rsidTr="00AB4EAB">
        <w:trPr>
          <w:jc w:val="center"/>
        </w:trPr>
        <w:tc>
          <w:tcPr>
            <w:tcW w:w="442" w:type="dxa"/>
            <w:shd w:val="clear" w:color="auto" w:fill="auto"/>
            <w:vAlign w:val="center"/>
          </w:tcPr>
          <w:p w14:paraId="502A1DA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7ABFC37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29BA907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7545C06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0FF2598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5F624A1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58C051D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6510222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36FC3BB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14:paraId="4B7590BB" w14:textId="77777777" w:rsidTr="00AB4EAB">
        <w:trPr>
          <w:jc w:val="center"/>
        </w:trPr>
        <w:tc>
          <w:tcPr>
            <w:tcW w:w="442" w:type="dxa"/>
            <w:shd w:val="clear" w:color="auto" w:fill="auto"/>
          </w:tcPr>
          <w:p w14:paraId="3916EB4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3F4DCD7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26CFA4D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06F4CEA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78A9067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076980E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75832C5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4449845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5367AD7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14:paraId="783E371D" w14:textId="77777777" w:rsidR="0038400D" w:rsidRPr="00B138F3" w:rsidRDefault="0038400D" w:rsidP="00B46D58">
      <w:pPr>
        <w:widowControl w:val="0"/>
        <w:spacing w:after="160"/>
        <w:ind w:firstLine="375"/>
        <w:jc w:val="both"/>
        <w:rPr>
          <w:rFonts w:ascii="GHEA Grapalat" w:hAnsi="GHEA Grapalat" w:cs="Arial"/>
          <w:iCs/>
          <w:lang w:val="en-US"/>
        </w:rPr>
      </w:pPr>
    </w:p>
    <w:p w14:paraId="05D543EE"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r w:rsidRPr="00B138F3">
        <w:rPr>
          <w:rFonts w:ascii="GHEA Grapalat" w:hAnsi="GHEA Grapalat"/>
        </w:rPr>
        <w:t>являются</w:t>
      </w:r>
      <w:proofErr w:type="spellEnd"/>
      <w:r w:rsidRPr="00B138F3">
        <w:rPr>
          <w:rFonts w:ascii="GHEA Grapalat" w:hAnsi="GHEA Grapalat"/>
        </w:rPr>
        <w:t xml:space="preserve"> составляющей частью настоящего Акта и прилагаются.</w:t>
      </w:r>
    </w:p>
    <w:p w14:paraId="619BC69E"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4FBD3424" w14:textId="77777777" w:rsidTr="007A2020">
        <w:trPr>
          <w:trHeight w:val="266"/>
          <w:tblCellSpacing w:w="7" w:type="dxa"/>
          <w:jc w:val="center"/>
        </w:trPr>
        <w:tc>
          <w:tcPr>
            <w:tcW w:w="0" w:type="auto"/>
            <w:vAlign w:val="center"/>
          </w:tcPr>
          <w:p w14:paraId="301F8E5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45A46B8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1EB5E7A7" w14:textId="77777777" w:rsidTr="007A2020">
        <w:trPr>
          <w:trHeight w:val="473"/>
          <w:tblCellSpacing w:w="7" w:type="dxa"/>
          <w:jc w:val="center"/>
        </w:trPr>
        <w:tc>
          <w:tcPr>
            <w:tcW w:w="0" w:type="auto"/>
            <w:vAlign w:val="center"/>
          </w:tcPr>
          <w:p w14:paraId="288621B8"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3CC8651D"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6EDBD822"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02FF7EF3"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56795037" w14:textId="77777777" w:rsidTr="007A2020">
        <w:trPr>
          <w:trHeight w:val="503"/>
          <w:tblCellSpacing w:w="7" w:type="dxa"/>
          <w:jc w:val="center"/>
        </w:trPr>
        <w:tc>
          <w:tcPr>
            <w:tcW w:w="0" w:type="auto"/>
            <w:vAlign w:val="center"/>
          </w:tcPr>
          <w:p w14:paraId="4384AE10"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541675BA"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7CAF3935"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6932A1E2"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570C961D" w14:textId="77777777" w:rsidTr="007A2020">
        <w:trPr>
          <w:trHeight w:val="281"/>
          <w:tblCellSpacing w:w="7" w:type="dxa"/>
          <w:jc w:val="center"/>
        </w:trPr>
        <w:tc>
          <w:tcPr>
            <w:tcW w:w="0" w:type="auto"/>
            <w:vAlign w:val="center"/>
          </w:tcPr>
          <w:p w14:paraId="0707242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38029B4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18E7B8C5" w14:textId="77777777" w:rsidR="00196F14" w:rsidRPr="00B138F3" w:rsidRDefault="00196F14" w:rsidP="00B46D58">
      <w:pPr>
        <w:widowControl w:val="0"/>
        <w:spacing w:after="160"/>
        <w:jc w:val="right"/>
        <w:rPr>
          <w:rFonts w:ascii="GHEA Grapalat" w:hAnsi="GHEA Grapalat" w:cs="Sylfaen"/>
          <w:b/>
        </w:rPr>
      </w:pPr>
    </w:p>
    <w:p w14:paraId="0CA81611"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27633C01"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2501C430"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4FD02666"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7F5E0366"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54B552EB"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4B3AECBE"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2E991A07"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428852B0"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02D9031B"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5A58DC21"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1E01B61C"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42B40BAA"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10305B24"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71428389"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A253A83"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04EECE95"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FBD17B5"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44334D3"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14E53BA"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33BB899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877CC98"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F0D257"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FC21564"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2AC1DA9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C9A9E7B"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2BE9DBE"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5B63952" w14:textId="77777777" w:rsidR="00071D1C" w:rsidRPr="00B138F3" w:rsidRDefault="00071D1C" w:rsidP="00B46D58">
            <w:pPr>
              <w:widowControl w:val="0"/>
              <w:spacing w:after="120"/>
              <w:jc w:val="center"/>
              <w:rPr>
                <w:rFonts w:ascii="GHEA Grapalat" w:hAnsi="GHEA Grapalat" w:cs="Sylfaen"/>
                <w:sz w:val="20"/>
                <w:szCs w:val="20"/>
              </w:rPr>
            </w:pPr>
          </w:p>
        </w:tc>
      </w:tr>
    </w:tbl>
    <w:p w14:paraId="69EB26CC"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7D3C4170"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0BA76405" w14:textId="77777777" w:rsidR="00B138F3" w:rsidRDefault="00B138F3" w:rsidP="00B138F3">
      <w:pPr>
        <w:rPr>
          <w:rFonts w:ascii="GHEA Grapalat" w:hAnsi="GHEA Grapalat"/>
        </w:rPr>
      </w:pPr>
      <w:r>
        <w:rPr>
          <w:rFonts w:ascii="GHEA Grapalat" w:hAnsi="GHEA Grapalat"/>
        </w:rPr>
        <w:t xml:space="preserve">                                                       </w:t>
      </w:r>
    </w:p>
    <w:p w14:paraId="2FB4D0E2"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46BE495D"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3665DF29" w14:textId="77777777" w:rsidTr="007072C5">
        <w:tc>
          <w:tcPr>
            <w:tcW w:w="4450" w:type="dxa"/>
          </w:tcPr>
          <w:p w14:paraId="0D1157C5"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6D60D204"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7D2EFD89"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0EC16237"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6E3699B1" w14:textId="77777777" w:rsidTr="00E22E51">
        <w:trPr>
          <w:tblCellSpacing w:w="7" w:type="dxa"/>
          <w:jc w:val="center"/>
        </w:trPr>
        <w:tc>
          <w:tcPr>
            <w:tcW w:w="0" w:type="auto"/>
            <w:vAlign w:val="center"/>
          </w:tcPr>
          <w:p w14:paraId="2BE18BC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06BB58AA"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5C45144C"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61289DB2"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3EDBB71D" w14:textId="77777777" w:rsidTr="00E22E51">
        <w:trPr>
          <w:tblCellSpacing w:w="7" w:type="dxa"/>
          <w:jc w:val="center"/>
        </w:trPr>
        <w:tc>
          <w:tcPr>
            <w:tcW w:w="0" w:type="auto"/>
            <w:vAlign w:val="center"/>
          </w:tcPr>
          <w:p w14:paraId="3FB307F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5244B770"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313E2C70"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393B9BFB"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0E0C9F97"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AE018" w14:textId="77777777" w:rsidR="00E12D09" w:rsidRDefault="00E12D09">
      <w:r>
        <w:separator/>
      </w:r>
    </w:p>
  </w:endnote>
  <w:endnote w:type="continuationSeparator" w:id="0">
    <w:p w14:paraId="0736BC6F" w14:textId="77777777" w:rsidR="00E12D09" w:rsidRDefault="00E12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26650514" w14:textId="77777777" w:rsidR="00E12D09" w:rsidRPr="00C861E9" w:rsidRDefault="00E12D09">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32559" w14:textId="77777777" w:rsidR="00E12D09" w:rsidRDefault="00E12D09">
      <w:r>
        <w:separator/>
      </w:r>
    </w:p>
  </w:footnote>
  <w:footnote w:type="continuationSeparator" w:id="0">
    <w:p w14:paraId="0B25F92B" w14:textId="77777777" w:rsidR="00E12D09" w:rsidRDefault="00E12D09">
      <w:r>
        <w:continuationSeparator/>
      </w:r>
    </w:p>
  </w:footnote>
  <w:footnote w:id="1">
    <w:p w14:paraId="7AB657F6" w14:textId="77777777" w:rsidR="00E12D09" w:rsidRPr="00ED3BA4" w:rsidRDefault="00E12D09" w:rsidP="007A5F50">
      <w:pPr>
        <w:pStyle w:val="af2"/>
        <w:jc w:val="both"/>
        <w:rPr>
          <w:rFonts w:asciiTheme="minorHAnsi" w:hAnsiTheme="minorHAnsi"/>
          <w:i/>
          <w:lang w:val="hy-AM"/>
        </w:rPr>
      </w:pPr>
      <w:r w:rsidRPr="007A5F50">
        <w:rPr>
          <w:rFonts w:ascii="GHEA Grapalat" w:hAnsi="GHEA Grapalat"/>
        </w:rPr>
        <w:t>*</w:t>
      </w:r>
    </w:p>
  </w:footnote>
  <w:footnote w:id="2">
    <w:p w14:paraId="036077D3" w14:textId="59E87191" w:rsidR="00363001" w:rsidRDefault="00363001" w:rsidP="00363001">
      <w:pPr>
        <w:pStyle w:val="af2"/>
        <w:jc w:val="both"/>
        <w:rPr>
          <w:rFonts w:ascii="GHEA Grapalat" w:hAnsi="GHEA Grapalat"/>
          <w:i/>
        </w:rPr>
      </w:pPr>
    </w:p>
  </w:footnote>
  <w:footnote w:id="3">
    <w:p w14:paraId="481D6035" w14:textId="1BF210F7" w:rsidR="00363001" w:rsidRDefault="00363001" w:rsidP="00363001">
      <w:pPr>
        <w:pStyle w:val="af2"/>
        <w:jc w:val="both"/>
        <w:rPr>
          <w:del w:id="2" w:author="Inesa Kocharyan" w:date="2019-10-29T12:18:00Z"/>
        </w:rPr>
      </w:pPr>
    </w:p>
  </w:footnote>
  <w:footnote w:id="4">
    <w:p w14:paraId="532E75C9" w14:textId="78A025C2" w:rsidR="00E12D09" w:rsidRPr="003D4601" w:rsidRDefault="00E12D09" w:rsidP="00C42473">
      <w:pPr>
        <w:pStyle w:val="af2"/>
        <w:rPr>
          <w:rFonts w:asciiTheme="minorHAnsi" w:hAnsiTheme="minorHAnsi"/>
          <w:i/>
        </w:rPr>
      </w:pPr>
    </w:p>
  </w:footnote>
  <w:footnote w:id="5">
    <w:p w14:paraId="38697DC1" w14:textId="77777777" w:rsidR="00E12D09" w:rsidRPr="008842CE" w:rsidRDefault="00E12D09"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20A37DE" w14:textId="77777777" w:rsidR="00E12D09" w:rsidRPr="000811C1" w:rsidRDefault="00E12D09">
      <w:pPr>
        <w:pStyle w:val="af2"/>
        <w:rPr>
          <w:lang w:val="af-ZA"/>
        </w:rPr>
      </w:pPr>
    </w:p>
  </w:footnote>
  <w:footnote w:id="6">
    <w:p w14:paraId="1D0E28ED" w14:textId="77777777" w:rsidR="00E12D09" w:rsidRPr="008E4439" w:rsidRDefault="00E12D09"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4344C771" w14:textId="77777777" w:rsidR="00E12D09" w:rsidRPr="000811C1" w:rsidRDefault="00E12D09" w:rsidP="0027573B">
      <w:pPr>
        <w:pStyle w:val="af2"/>
        <w:rPr>
          <w:rFonts w:ascii="Sylfaen" w:hAnsi="Sylfaen"/>
          <w:sz w:val="18"/>
          <w:szCs w:val="18"/>
        </w:rPr>
      </w:pPr>
    </w:p>
  </w:footnote>
  <w:footnote w:id="7">
    <w:p w14:paraId="40A40E7F" w14:textId="77777777" w:rsidR="00E12D09" w:rsidRPr="00A31673" w:rsidRDefault="00E12D09">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14:paraId="70CCECCF" w14:textId="77777777" w:rsidR="00E12D09" w:rsidRPr="00DE7706" w:rsidRDefault="00E12D09">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9">
    <w:p w14:paraId="00A5B6C4" w14:textId="77777777" w:rsidR="00E12D09" w:rsidRPr="00B666FB" w:rsidRDefault="00E12D09">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0">
    <w:p w14:paraId="70613087" w14:textId="77777777" w:rsidR="00E12D09" w:rsidRDefault="00E12D09" w:rsidP="00637230">
      <w:pPr>
        <w:jc w:val="both"/>
        <w:rPr>
          <w:rFonts w:asciiTheme="minorHAnsi" w:hAnsiTheme="minorHAnsi"/>
          <w:lang w:val="af-ZA"/>
        </w:rPr>
      </w:pPr>
    </w:p>
  </w:footnote>
  <w:footnote w:id="11">
    <w:p w14:paraId="5B8F9524" w14:textId="77777777" w:rsidR="00E12D09" w:rsidRPr="00A25D1B" w:rsidRDefault="00E12D09"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2">
    <w:p w14:paraId="2E597340" w14:textId="77777777" w:rsidR="00E12D09" w:rsidRPr="00DC619D" w:rsidRDefault="00E12D09"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3">
    <w:p w14:paraId="38A72AAD" w14:textId="77777777" w:rsidR="00E12D09" w:rsidRPr="00D3436F" w:rsidRDefault="00E12D09"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01D132E" w14:textId="77777777" w:rsidR="00E12D09" w:rsidRPr="00D3436F" w:rsidRDefault="00E12D09">
      <w:pPr>
        <w:pStyle w:val="af2"/>
        <w:rPr>
          <w:lang w:val="es-ES"/>
        </w:rPr>
      </w:pPr>
    </w:p>
  </w:footnote>
  <w:footnote w:id="14">
    <w:p w14:paraId="76758780" w14:textId="77777777" w:rsidR="00E12D09" w:rsidRPr="008842CE" w:rsidRDefault="00E12D09"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15DC37C2" w14:textId="77777777" w:rsidR="00E12D09" w:rsidRPr="008842CE" w:rsidRDefault="00E12D09" w:rsidP="003D2FE2">
      <w:pPr>
        <w:pStyle w:val="af2"/>
        <w:jc w:val="both"/>
        <w:rPr>
          <w:rFonts w:ascii="GHEA Grapalat" w:hAnsi="GHEA Grapalat"/>
        </w:rPr>
      </w:pPr>
    </w:p>
  </w:footnote>
  <w:footnote w:id="15">
    <w:p w14:paraId="3C53D1E3" w14:textId="77777777" w:rsidR="00E12D09" w:rsidRPr="008842CE" w:rsidRDefault="00E12D09" w:rsidP="003D2FE2">
      <w:pPr>
        <w:pStyle w:val="af2"/>
        <w:jc w:val="both"/>
      </w:pPr>
    </w:p>
  </w:footnote>
  <w:footnote w:id="16">
    <w:p w14:paraId="76A7C515" w14:textId="77777777" w:rsidR="00E12D09" w:rsidRPr="008842CE" w:rsidRDefault="00E12D09"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1D40ABBF" w14:textId="77777777" w:rsidR="00E12D09" w:rsidRPr="008842CE" w:rsidRDefault="00E12D09" w:rsidP="000A214C">
      <w:pPr>
        <w:pStyle w:val="af2"/>
        <w:jc w:val="both"/>
        <w:rPr>
          <w:rFonts w:ascii="GHEA Grapalat" w:hAnsi="GHEA Grapalat"/>
        </w:rPr>
      </w:pPr>
    </w:p>
  </w:footnote>
  <w:footnote w:id="17">
    <w:p w14:paraId="55096E44" w14:textId="77777777" w:rsidR="00E12D09" w:rsidRPr="008842CE" w:rsidRDefault="00E12D09" w:rsidP="000A214C">
      <w:pPr>
        <w:pStyle w:val="af2"/>
        <w:jc w:val="both"/>
      </w:pPr>
    </w:p>
  </w:footnote>
  <w:footnote w:id="18">
    <w:p w14:paraId="65D8032A" w14:textId="77777777" w:rsidR="00E12D09" w:rsidRPr="008842CE" w:rsidRDefault="00E12D09"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2AFE41A5" w14:textId="77777777" w:rsidR="00E12D09" w:rsidRDefault="00E12D09" w:rsidP="00D3436F">
      <w:pPr>
        <w:pStyle w:val="af2"/>
        <w:widowControl w:val="0"/>
        <w:jc w:val="both"/>
        <w:rPr>
          <w:ins w:id="9"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7729132E" w14:textId="77777777" w:rsidR="00E12D09" w:rsidRPr="00F21C0D" w:rsidRDefault="00E12D09" w:rsidP="00D3436F">
      <w:pPr>
        <w:pStyle w:val="af2"/>
        <w:widowControl w:val="0"/>
        <w:jc w:val="both"/>
        <w:rPr>
          <w:lang w:val="hy-AM"/>
        </w:rPr>
      </w:pPr>
    </w:p>
  </w:footnote>
  <w:footnote w:id="20">
    <w:p w14:paraId="7DD1CD69" w14:textId="77777777" w:rsidR="00E12D09" w:rsidRPr="008842CE" w:rsidRDefault="00E12D09"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4C21F2A" w14:textId="77777777" w:rsidR="00E12D09" w:rsidRPr="00E85250" w:rsidRDefault="00E12D09" w:rsidP="00D90640">
      <w:pPr>
        <w:widowControl w:val="0"/>
        <w:spacing w:after="160" w:line="360" w:lineRule="auto"/>
        <w:ind w:firstLine="709"/>
        <w:jc w:val="both"/>
        <w:rPr>
          <w:rFonts w:ascii="GHEA Grapalat" w:hAnsi="GHEA Grapalat"/>
          <w:lang w:val="hy-AM"/>
        </w:rPr>
      </w:pPr>
    </w:p>
    <w:p w14:paraId="56328F5C" w14:textId="77777777" w:rsidR="00E12D09" w:rsidRPr="00D3436F" w:rsidRDefault="00E12D09">
      <w:pPr>
        <w:pStyle w:val="af2"/>
        <w:rPr>
          <w:lang w:val="hy-AM"/>
        </w:rPr>
      </w:pPr>
    </w:p>
  </w:footnote>
  <w:footnote w:id="21">
    <w:p w14:paraId="6CB2950F" w14:textId="77777777" w:rsidR="00E12D09" w:rsidRPr="00402BC3" w:rsidRDefault="00E12D09"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1A0D5C15" w14:textId="77777777" w:rsidR="00E12D09" w:rsidRPr="00552088" w:rsidRDefault="00E12D09"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0D926062" w14:textId="77777777" w:rsidR="00E12D09" w:rsidRPr="00D3436F" w:rsidRDefault="00E12D09">
      <w:pPr>
        <w:pStyle w:val="af2"/>
        <w:rPr>
          <w:lang w:val="hy-AM"/>
        </w:rPr>
      </w:pPr>
    </w:p>
  </w:footnote>
  <w:footnote w:id="22">
    <w:p w14:paraId="43883F68" w14:textId="77777777" w:rsidR="00E12D09" w:rsidRPr="008842CE" w:rsidRDefault="00E12D09"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5CF54E46" w14:textId="77777777" w:rsidR="00E12D09" w:rsidRPr="00D3436F" w:rsidRDefault="00E12D09">
      <w:pPr>
        <w:pStyle w:val="af2"/>
        <w:rPr>
          <w:lang w:val="hy-AM"/>
        </w:rPr>
      </w:pPr>
    </w:p>
  </w:footnote>
  <w:footnote w:id="23">
    <w:p w14:paraId="49C8B6EF" w14:textId="77777777" w:rsidR="00E12D09" w:rsidRPr="00D3436F" w:rsidRDefault="00E12D09"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4">
    <w:p w14:paraId="341ED10E" w14:textId="77777777" w:rsidR="00E12D09" w:rsidRPr="008842CE" w:rsidRDefault="00E12D09"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1D46E4F3" w14:textId="77777777" w:rsidR="00E12D09" w:rsidRPr="00D3436F" w:rsidRDefault="00E12D09">
      <w:pPr>
        <w:pStyle w:val="af2"/>
        <w:rPr>
          <w:lang w:val="hy-AM"/>
        </w:rPr>
      </w:pPr>
    </w:p>
  </w:footnote>
  <w:footnote w:id="25">
    <w:p w14:paraId="43C9F01B" w14:textId="77777777" w:rsidR="00E12D09" w:rsidRPr="00E861BF" w:rsidRDefault="00E12D09" w:rsidP="008842CE">
      <w:pPr>
        <w:pStyle w:val="af2"/>
        <w:widowControl w:val="0"/>
        <w:jc w:val="both"/>
        <w:rPr>
          <w:rFonts w:ascii="GHEA Grapalat" w:hAnsi="GHEA Grapalat"/>
          <w:i/>
        </w:rPr>
      </w:pPr>
      <w:r w:rsidRPr="00E861BF">
        <w:rPr>
          <w:rFonts w:ascii="GHEA Grapalat" w:hAnsi="GHEA Grapalat"/>
          <w:i/>
        </w:rPr>
        <w:t>*</w:t>
      </w:r>
      <w:r w:rsidRPr="008842CE">
        <w:rPr>
          <w:rFonts w:ascii="GHEA Grapalat" w:hAnsi="GHEA Grapalat"/>
          <w:i/>
        </w:rPr>
        <w:t>.</w:t>
      </w:r>
    </w:p>
  </w:footnote>
  <w:footnote w:id="26">
    <w:p w14:paraId="350D0DA2" w14:textId="77777777" w:rsidR="00E12D09" w:rsidRPr="00E861BF" w:rsidRDefault="00E12D09" w:rsidP="00CC48D7">
      <w:pPr>
        <w:pStyle w:val="af2"/>
        <w:widowControl w:val="0"/>
        <w:jc w:val="both"/>
        <w:rPr>
          <w:rFonts w:ascii="GHEA Grapalat" w:hAnsi="GHEA Grapalat"/>
          <w:i/>
        </w:rPr>
      </w:pPr>
    </w:p>
  </w:footnote>
  <w:footnote w:id="27">
    <w:p w14:paraId="50D0C0D0" w14:textId="77777777" w:rsidR="00E12D09" w:rsidRPr="00E861BF" w:rsidRDefault="00E12D09" w:rsidP="008842CE">
      <w:pPr>
        <w:pStyle w:val="af2"/>
        <w:widowControl w:val="0"/>
        <w:jc w:val="both"/>
        <w:rPr>
          <w:rFonts w:ascii="GHEA Grapalat" w:hAnsi="GHEA Grapalat"/>
          <w:i/>
        </w:rPr>
      </w:pPr>
    </w:p>
  </w:footnote>
  <w:footnote w:id="28">
    <w:p w14:paraId="7381D7E8" w14:textId="77777777" w:rsidR="00E12D09" w:rsidRPr="008842CE" w:rsidRDefault="00E12D09" w:rsidP="008842CE">
      <w:pPr>
        <w:pStyle w:val="af2"/>
        <w:widowControl w:val="0"/>
        <w:jc w:val="both"/>
      </w:pPr>
    </w:p>
  </w:footnote>
  <w:footnote w:id="29">
    <w:p w14:paraId="5744D225" w14:textId="77777777" w:rsidR="00E12D09" w:rsidRPr="008842CE" w:rsidRDefault="00E12D09"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 w:numId="34">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604"/>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425C"/>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381"/>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137"/>
    <w:rsid w:val="00125AA6"/>
    <w:rsid w:val="00126D48"/>
    <w:rsid w:val="001276C9"/>
    <w:rsid w:val="001300B5"/>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53E6"/>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401"/>
    <w:rsid w:val="00176A38"/>
    <w:rsid w:val="00176A92"/>
    <w:rsid w:val="001770E8"/>
    <w:rsid w:val="00177A5C"/>
    <w:rsid w:val="00177D71"/>
    <w:rsid w:val="00177FD2"/>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5F7D"/>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8B6"/>
    <w:rsid w:val="001E0B27"/>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5D8"/>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5963"/>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37A62"/>
    <w:rsid w:val="0024027D"/>
    <w:rsid w:val="00240289"/>
    <w:rsid w:val="00240609"/>
    <w:rsid w:val="002406D8"/>
    <w:rsid w:val="0024186B"/>
    <w:rsid w:val="00241C72"/>
    <w:rsid w:val="00241F05"/>
    <w:rsid w:val="0024205E"/>
    <w:rsid w:val="00244B38"/>
    <w:rsid w:val="00250377"/>
    <w:rsid w:val="0025145E"/>
    <w:rsid w:val="00251CF9"/>
    <w:rsid w:val="00251F9C"/>
    <w:rsid w:val="00252293"/>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6B5"/>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96C89"/>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39A4"/>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28E4"/>
    <w:rsid w:val="003436A5"/>
    <w:rsid w:val="00345909"/>
    <w:rsid w:val="003468B8"/>
    <w:rsid w:val="00347499"/>
    <w:rsid w:val="003475E1"/>
    <w:rsid w:val="0034777A"/>
    <w:rsid w:val="003500D1"/>
    <w:rsid w:val="00350210"/>
    <w:rsid w:val="0035101F"/>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001"/>
    <w:rsid w:val="00363298"/>
    <w:rsid w:val="00363335"/>
    <w:rsid w:val="00363627"/>
    <w:rsid w:val="00363E98"/>
    <w:rsid w:val="00364E7A"/>
    <w:rsid w:val="003650C5"/>
    <w:rsid w:val="0036520F"/>
    <w:rsid w:val="0036524F"/>
    <w:rsid w:val="003653B7"/>
    <w:rsid w:val="00366C4E"/>
    <w:rsid w:val="00367A9A"/>
    <w:rsid w:val="00367F26"/>
    <w:rsid w:val="00370ECD"/>
    <w:rsid w:val="00370F79"/>
    <w:rsid w:val="0037177E"/>
    <w:rsid w:val="003717D2"/>
    <w:rsid w:val="00371CF8"/>
    <w:rsid w:val="00372C2B"/>
    <w:rsid w:val="00372C48"/>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8F9"/>
    <w:rsid w:val="00397DC0"/>
    <w:rsid w:val="003A0411"/>
    <w:rsid w:val="003A0A31"/>
    <w:rsid w:val="003A145D"/>
    <w:rsid w:val="003A1EBB"/>
    <w:rsid w:val="003A2BE0"/>
    <w:rsid w:val="003A2D11"/>
    <w:rsid w:val="003A39AC"/>
    <w:rsid w:val="003A5049"/>
    <w:rsid w:val="003A5533"/>
    <w:rsid w:val="003A5C2A"/>
    <w:rsid w:val="003A62A4"/>
    <w:rsid w:val="003A645E"/>
    <w:rsid w:val="003A6791"/>
    <w:rsid w:val="003A734A"/>
    <w:rsid w:val="003B095D"/>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206"/>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601"/>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15F"/>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5C3"/>
    <w:rsid w:val="00421AEB"/>
    <w:rsid w:val="00422009"/>
    <w:rsid w:val="00422802"/>
    <w:rsid w:val="004250DA"/>
    <w:rsid w:val="00425BAB"/>
    <w:rsid w:val="004265CE"/>
    <w:rsid w:val="00427EAA"/>
    <w:rsid w:val="004300C2"/>
    <w:rsid w:val="00431998"/>
    <w:rsid w:val="004320F2"/>
    <w:rsid w:val="00434D1C"/>
    <w:rsid w:val="0043558D"/>
    <w:rsid w:val="00435E88"/>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096"/>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4B30"/>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009"/>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1AEE"/>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C621B"/>
    <w:rsid w:val="005C7A62"/>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3362"/>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0D79"/>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B01"/>
    <w:rsid w:val="00687E34"/>
    <w:rsid w:val="006906E8"/>
    <w:rsid w:val="00691009"/>
    <w:rsid w:val="006912BB"/>
    <w:rsid w:val="00692C09"/>
    <w:rsid w:val="00692FA3"/>
    <w:rsid w:val="00693101"/>
    <w:rsid w:val="00693C4E"/>
    <w:rsid w:val="00694DC9"/>
    <w:rsid w:val="006953B6"/>
    <w:rsid w:val="006958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3FA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47C"/>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354"/>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9BA"/>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4EAC"/>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0F0C"/>
    <w:rsid w:val="00791764"/>
    <w:rsid w:val="00791FE4"/>
    <w:rsid w:val="00792530"/>
    <w:rsid w:val="00792E66"/>
    <w:rsid w:val="007930E2"/>
    <w:rsid w:val="00793108"/>
    <w:rsid w:val="00793420"/>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51"/>
    <w:rsid w:val="007C0479"/>
    <w:rsid w:val="007C081F"/>
    <w:rsid w:val="007C0837"/>
    <w:rsid w:val="007C13B3"/>
    <w:rsid w:val="007C15C5"/>
    <w:rsid w:val="007C1825"/>
    <w:rsid w:val="007C1D08"/>
    <w:rsid w:val="007C274E"/>
    <w:rsid w:val="007C2EE2"/>
    <w:rsid w:val="007C3D16"/>
    <w:rsid w:val="007C3DB9"/>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44B"/>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277"/>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ACE"/>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E77D5"/>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512"/>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5913"/>
    <w:rsid w:val="00936000"/>
    <w:rsid w:val="0093610F"/>
    <w:rsid w:val="009365B5"/>
    <w:rsid w:val="00936BD1"/>
    <w:rsid w:val="00936DF5"/>
    <w:rsid w:val="0093713C"/>
    <w:rsid w:val="009374A0"/>
    <w:rsid w:val="00937B6A"/>
    <w:rsid w:val="00940C2A"/>
    <w:rsid w:val="009414B2"/>
    <w:rsid w:val="00941728"/>
    <w:rsid w:val="00941924"/>
    <w:rsid w:val="0094193A"/>
    <w:rsid w:val="00941A6C"/>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4E06"/>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625"/>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4EB7"/>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3ECF"/>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714"/>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2D7E"/>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B5D"/>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6D1E"/>
    <w:rsid w:val="00B2752E"/>
    <w:rsid w:val="00B30994"/>
    <w:rsid w:val="00B31881"/>
    <w:rsid w:val="00B320C2"/>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A3"/>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A7294"/>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A5C"/>
    <w:rsid w:val="00C00E33"/>
    <w:rsid w:val="00C010D8"/>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DB3"/>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473"/>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48D7"/>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2F3E"/>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711"/>
    <w:rsid w:val="00D01B3C"/>
    <w:rsid w:val="00D02861"/>
    <w:rsid w:val="00D03331"/>
    <w:rsid w:val="00D03E7C"/>
    <w:rsid w:val="00D043C1"/>
    <w:rsid w:val="00D043FA"/>
    <w:rsid w:val="00D04575"/>
    <w:rsid w:val="00D048EE"/>
    <w:rsid w:val="00D04B17"/>
    <w:rsid w:val="00D04BAA"/>
    <w:rsid w:val="00D050C5"/>
    <w:rsid w:val="00D0532E"/>
    <w:rsid w:val="00D05561"/>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91A"/>
    <w:rsid w:val="00D26FCF"/>
    <w:rsid w:val="00D27019"/>
    <w:rsid w:val="00D273E6"/>
    <w:rsid w:val="00D27476"/>
    <w:rsid w:val="00D27B1C"/>
    <w:rsid w:val="00D27C21"/>
    <w:rsid w:val="00D30487"/>
    <w:rsid w:val="00D30560"/>
    <w:rsid w:val="00D309E0"/>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07E16"/>
    <w:rsid w:val="00E10031"/>
    <w:rsid w:val="00E10BB7"/>
    <w:rsid w:val="00E11F5C"/>
    <w:rsid w:val="00E12D09"/>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3C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194"/>
    <w:rsid w:val="00E437EA"/>
    <w:rsid w:val="00E43CEB"/>
    <w:rsid w:val="00E44A71"/>
    <w:rsid w:val="00E44BDE"/>
    <w:rsid w:val="00E44D86"/>
    <w:rsid w:val="00E45007"/>
    <w:rsid w:val="00E45ACA"/>
    <w:rsid w:val="00E45C7F"/>
    <w:rsid w:val="00E46422"/>
    <w:rsid w:val="00E46B0F"/>
    <w:rsid w:val="00E46DBA"/>
    <w:rsid w:val="00E4740C"/>
    <w:rsid w:val="00E51117"/>
    <w:rsid w:val="00E51A1E"/>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331"/>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668"/>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2DC"/>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259"/>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766"/>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C71BC"/>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5859"/>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891ED1"/>
  <w15:docId w15:val="{97E5199B-6CB4-49D4-944E-4B20C7200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f4">
    <w:name w:val="Нет"/>
    <w:rsid w:val="00CC48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66128439">
      <w:bodyDiv w:val="1"/>
      <w:marLeft w:val="0"/>
      <w:marRight w:val="0"/>
      <w:marTop w:val="0"/>
      <w:marBottom w:val="0"/>
      <w:divBdr>
        <w:top w:val="none" w:sz="0" w:space="0" w:color="auto"/>
        <w:left w:val="none" w:sz="0" w:space="0" w:color="auto"/>
        <w:bottom w:val="none" w:sz="0" w:space="0" w:color="auto"/>
        <w:right w:val="none" w:sz="0" w:space="0" w:color="auto"/>
      </w:divBdr>
    </w:div>
    <w:div w:id="809518609">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31092302">
      <w:bodyDiv w:val="1"/>
      <w:marLeft w:val="0"/>
      <w:marRight w:val="0"/>
      <w:marTop w:val="0"/>
      <w:marBottom w:val="0"/>
      <w:divBdr>
        <w:top w:val="none" w:sz="0" w:space="0" w:color="auto"/>
        <w:left w:val="none" w:sz="0" w:space="0" w:color="auto"/>
        <w:bottom w:val="none" w:sz="0" w:space="0" w:color="auto"/>
        <w:right w:val="none" w:sz="0" w:space="0" w:color="auto"/>
      </w:divBdr>
    </w:div>
    <w:div w:id="1321688734">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74373155">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martbidcon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60F42-A9A4-40DF-8C7A-892A2EC02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2099</TotalTime>
  <Pages>85</Pages>
  <Words>19386</Words>
  <Characters>110506</Characters>
  <Application>Microsoft Office Word</Application>
  <DocSecurity>0</DocSecurity>
  <Lines>920</Lines>
  <Paragraphs>259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129633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1293</cp:revision>
  <cp:lastPrinted>2018-02-16T07:12:00Z</cp:lastPrinted>
  <dcterms:created xsi:type="dcterms:W3CDTF">2019-10-28T07:04:00Z</dcterms:created>
  <dcterms:modified xsi:type="dcterms:W3CDTF">2026-03-02T08:07:00Z</dcterms:modified>
</cp:coreProperties>
</file>